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DE90B2" w14:textId="77777777" w:rsidR="004241AC" w:rsidRPr="00FA2478" w:rsidRDefault="00AC586B" w:rsidP="004241AC">
      <w:pPr>
        <w:spacing w:after="0" w:line="240" w:lineRule="auto"/>
        <w:jc w:val="center"/>
        <w:rPr>
          <w:rFonts w:cstheme="minorHAnsi"/>
          <w:sz w:val="24"/>
          <w:szCs w:val="24"/>
          <w:lang w:val="en-US"/>
        </w:rPr>
      </w:pPr>
      <w:r w:rsidRPr="00FA2478">
        <w:rPr>
          <w:rFonts w:cstheme="minorHAnsi"/>
          <w:noProof/>
          <w:sz w:val="24"/>
          <w:szCs w:val="24"/>
          <w:lang w:eastAsia="it-IT"/>
        </w:rPr>
        <w:drawing>
          <wp:anchor distT="0" distB="0" distL="114300" distR="114300" simplePos="0" relativeHeight="251657728" behindDoc="0" locked="0" layoutInCell="1" allowOverlap="1" wp14:anchorId="79E51031" wp14:editId="486D7E5C">
            <wp:simplePos x="0" y="0"/>
            <wp:positionH relativeFrom="character">
              <wp:posOffset>-1252220</wp:posOffset>
            </wp:positionH>
            <wp:positionV relativeFrom="line">
              <wp:posOffset>1270</wp:posOffset>
            </wp:positionV>
            <wp:extent cx="2529840" cy="937895"/>
            <wp:effectExtent l="0" t="0" r="3810" b="0"/>
            <wp:wrapSquare wrapText="bothSides"/>
            <wp:docPr id="4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9840" cy="937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F61CC29" w14:textId="77777777" w:rsidR="004241AC" w:rsidRPr="00FA2478" w:rsidRDefault="004241AC" w:rsidP="004241AC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15E23663" w14:textId="77777777" w:rsidR="006222F7" w:rsidRPr="00FA2478" w:rsidRDefault="006222F7" w:rsidP="00823F4C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bookmarkStart w:id="0" w:name="Text15"/>
    </w:p>
    <w:p w14:paraId="224D2040" w14:textId="77777777" w:rsidR="006222F7" w:rsidRPr="00FA2478" w:rsidRDefault="006222F7" w:rsidP="00823F4C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03DAF824" w14:textId="77777777" w:rsidR="006222F7" w:rsidRPr="00FA2478" w:rsidRDefault="006222F7" w:rsidP="00823F4C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026E3C19" w14:textId="77777777" w:rsidR="006222F7" w:rsidRPr="00FA2478" w:rsidRDefault="006222F7" w:rsidP="00823F4C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5A043557" w14:textId="77777777" w:rsidR="006222F7" w:rsidRPr="00FA2478" w:rsidRDefault="006222F7" w:rsidP="00823F4C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6E7F3587" w14:textId="77777777" w:rsidR="00823F4C" w:rsidRPr="00FA2478" w:rsidRDefault="008F117D" w:rsidP="00823F4C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FA2478">
        <w:rPr>
          <w:rFonts w:eastAsia="Calibri" w:cstheme="minorHAnsi"/>
          <w:noProof/>
          <w:color w:val="000000"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63AB22D5" wp14:editId="74BD7E43">
                <wp:simplePos x="0" y="0"/>
                <wp:positionH relativeFrom="column">
                  <wp:posOffset>-458470</wp:posOffset>
                </wp:positionH>
                <wp:positionV relativeFrom="paragraph">
                  <wp:posOffset>256540</wp:posOffset>
                </wp:positionV>
                <wp:extent cx="342900" cy="7121525"/>
                <wp:effectExtent l="0" t="0" r="0" b="3175"/>
                <wp:wrapNone/>
                <wp:docPr id="3" name="Casella di test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7121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F15560A" w14:textId="0DEAEC60" w:rsidR="00132B98" w:rsidRPr="00DB4923" w:rsidRDefault="00132B98" w:rsidP="008F117D">
                            <w:pPr>
                              <w:ind w:left="708" w:firstLine="708"/>
                              <w:rPr>
                                <w:rFonts w:ascii="Calibri" w:hAnsi="Calibri" w:cs="Calibri"/>
                                <w:color w:val="A6A6A6"/>
                                <w:sz w:val="18"/>
                                <w:szCs w:val="18"/>
                              </w:rPr>
                            </w:pPr>
                            <w:r w:rsidRPr="00DB4923">
                              <w:rPr>
                                <w:rFonts w:ascii="Calibri" w:hAnsi="Calibri" w:cs="Calibri"/>
                                <w:color w:val="A6A6A6"/>
                                <w:sz w:val="18"/>
                                <w:szCs w:val="18"/>
                              </w:rPr>
                              <w:t>Mod. 3</w:t>
                            </w:r>
                            <w:r>
                              <w:rPr>
                                <w:rFonts w:ascii="Calibri" w:hAnsi="Calibri" w:cs="Calibri"/>
                                <w:color w:val="A6A6A6"/>
                                <w:sz w:val="18"/>
                                <w:szCs w:val="18"/>
                              </w:rPr>
                              <w:t>06/14</w:t>
                            </w:r>
                            <w:r>
                              <w:rPr>
                                <w:rFonts w:ascii="Calibri" w:hAnsi="Calibri" w:cs="Calibri"/>
                                <w:color w:val="A6A6A6"/>
                                <w:sz w:val="18"/>
                                <w:szCs w:val="18"/>
                              </w:rPr>
                              <w:tab/>
                            </w:r>
                            <w:r w:rsidRPr="008F117D">
                              <w:rPr>
                                <w:rFonts w:ascii="Calibri" w:hAnsi="Calibri" w:cs="Calibri"/>
                                <w:color w:val="A6A6A6"/>
                                <w:sz w:val="18"/>
                                <w:szCs w:val="18"/>
                              </w:rPr>
                              <w:t>Relazione Pubblica di Valutazione</w:t>
                            </w:r>
                            <w:r>
                              <w:rPr>
                                <w:rFonts w:ascii="Calibri" w:hAnsi="Calibri" w:cs="Calibri"/>
                                <w:color w:val="A6A6A6"/>
                                <w:sz w:val="18"/>
                                <w:szCs w:val="18"/>
                              </w:rPr>
                              <w:t xml:space="preserve">        </w:t>
                            </w:r>
                            <w:r>
                              <w:rPr>
                                <w:rFonts w:ascii="Calibri" w:hAnsi="Calibri" w:cs="Calibri"/>
                                <w:color w:val="A6A6A6"/>
                                <w:sz w:val="18"/>
                                <w:szCs w:val="18"/>
                              </w:rPr>
                              <w:tab/>
                              <w:t xml:space="preserve">    Rev. 5.1</w:t>
                            </w:r>
                            <w:r>
                              <w:rPr>
                                <w:rFonts w:ascii="Calibri" w:hAnsi="Calibri" w:cs="Calibri"/>
                                <w:color w:val="A6A6A6"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ascii="Calibri" w:hAnsi="Calibri" w:cs="Calibri"/>
                                <w:color w:val="A6A6A6"/>
                                <w:sz w:val="18"/>
                                <w:szCs w:val="18"/>
                              </w:rPr>
                              <w:tab/>
                              <w:t xml:space="preserve">     </w:t>
                            </w:r>
                            <w:proofErr w:type="gramStart"/>
                            <w:r w:rsidRPr="00DB4923">
                              <w:rPr>
                                <w:rFonts w:ascii="Calibri" w:hAnsi="Calibri" w:cs="Calibri"/>
                                <w:color w:val="A6A6A6"/>
                                <w:sz w:val="18"/>
                                <w:szCs w:val="18"/>
                              </w:rPr>
                              <w:t>Data :</w:t>
                            </w:r>
                            <w:proofErr w:type="gramEnd"/>
                            <w:r w:rsidRPr="00DB4923">
                              <w:rPr>
                                <w:rFonts w:ascii="Calibri" w:hAnsi="Calibri" w:cs="Calibri"/>
                                <w:color w:val="A6A6A6"/>
                                <w:sz w:val="18"/>
                                <w:szCs w:val="18"/>
                              </w:rPr>
                              <w:t xml:space="preserve">  </w:t>
                            </w:r>
                            <w:r w:rsidR="00AC0DDE">
                              <w:rPr>
                                <w:rFonts w:ascii="Calibri" w:hAnsi="Calibri" w:cs="Calibri"/>
                                <w:color w:val="A6A6A6"/>
                                <w:sz w:val="18"/>
                                <w:szCs w:val="18"/>
                              </w:rPr>
                              <w:t>25/07/2025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63AB22D5" id="_x0000_t202" coordsize="21600,21600" o:spt="202" path="m,l,21600r21600,l21600,xe">
                <v:stroke joinstyle="miter"/>
                <v:path gradientshapeok="t" o:connecttype="rect"/>
              </v:shapetype>
              <v:shape id="Casella di testo 3" o:spid="_x0000_s1026" type="#_x0000_t202" style="position:absolute;left:0;text-align:left;margin-left:-36.1pt;margin-top:20.2pt;width:27pt;height:560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" stroked="f">
                <v:textbox style="layout-flow:vertical;mso-layout-flow-alt:bottom-to-top">
                  <w:txbxContent>
                    <w:p w14:paraId="3F15560A" w14:textId="0DEAEC60" w:rsidR="00132B98" w:rsidRPr="00DB4923" w:rsidRDefault="00132B98" w:rsidP="008F117D">
                      <w:pPr>
                        <w:ind w:left="708" w:firstLine="708"/>
                        <w:rPr>
                          <w:rFonts w:ascii="Calibri" w:hAnsi="Calibri" w:cs="Calibri"/>
                          <w:color w:val="A6A6A6"/>
                          <w:sz w:val="18"/>
                          <w:szCs w:val="18"/>
                        </w:rPr>
                      </w:pPr>
                      <w:r w:rsidRPr="00DB4923">
                        <w:rPr>
                          <w:rFonts w:ascii="Calibri" w:hAnsi="Calibri" w:cs="Calibri"/>
                          <w:color w:val="A6A6A6"/>
                          <w:sz w:val="18"/>
                          <w:szCs w:val="18"/>
                        </w:rPr>
                        <w:t>Mod. 3</w:t>
                      </w:r>
                      <w:r>
                        <w:rPr>
                          <w:rFonts w:ascii="Calibri" w:hAnsi="Calibri" w:cs="Calibri"/>
                          <w:color w:val="A6A6A6"/>
                          <w:sz w:val="18"/>
                          <w:szCs w:val="18"/>
                        </w:rPr>
                        <w:t>06/14</w:t>
                      </w:r>
                      <w:r>
                        <w:rPr>
                          <w:rFonts w:ascii="Calibri" w:hAnsi="Calibri" w:cs="Calibri"/>
                          <w:color w:val="A6A6A6"/>
                          <w:sz w:val="18"/>
                          <w:szCs w:val="18"/>
                        </w:rPr>
                        <w:tab/>
                      </w:r>
                      <w:r w:rsidRPr="008F117D">
                        <w:rPr>
                          <w:rFonts w:ascii="Calibri" w:hAnsi="Calibri" w:cs="Calibri"/>
                          <w:color w:val="A6A6A6"/>
                          <w:sz w:val="18"/>
                          <w:szCs w:val="18"/>
                        </w:rPr>
                        <w:t>Relazione Pubblica di Valutazione</w:t>
                      </w:r>
                      <w:r>
                        <w:rPr>
                          <w:rFonts w:ascii="Calibri" w:hAnsi="Calibri" w:cs="Calibri"/>
                          <w:color w:val="A6A6A6"/>
                          <w:sz w:val="18"/>
                          <w:szCs w:val="18"/>
                        </w:rPr>
                        <w:t xml:space="preserve">        </w:t>
                      </w:r>
                      <w:r>
                        <w:rPr>
                          <w:rFonts w:ascii="Calibri" w:hAnsi="Calibri" w:cs="Calibri"/>
                          <w:color w:val="A6A6A6"/>
                          <w:sz w:val="18"/>
                          <w:szCs w:val="18"/>
                        </w:rPr>
                        <w:tab/>
                        <w:t xml:space="preserve">    Rev. 5.1</w:t>
                      </w:r>
                      <w:r>
                        <w:rPr>
                          <w:rFonts w:ascii="Calibri" w:hAnsi="Calibri" w:cs="Calibri"/>
                          <w:color w:val="A6A6A6"/>
                          <w:sz w:val="18"/>
                          <w:szCs w:val="18"/>
                        </w:rPr>
                        <w:tab/>
                      </w:r>
                      <w:r>
                        <w:rPr>
                          <w:rFonts w:ascii="Calibri" w:hAnsi="Calibri" w:cs="Calibri"/>
                          <w:color w:val="A6A6A6"/>
                          <w:sz w:val="18"/>
                          <w:szCs w:val="18"/>
                        </w:rPr>
                        <w:tab/>
                        <w:t xml:space="preserve">     </w:t>
                      </w:r>
                      <w:r w:rsidRPr="00DB4923">
                        <w:rPr>
                          <w:rFonts w:ascii="Calibri" w:hAnsi="Calibri" w:cs="Calibri"/>
                          <w:color w:val="A6A6A6"/>
                          <w:sz w:val="18"/>
                          <w:szCs w:val="18"/>
                        </w:rPr>
                        <w:t xml:space="preserve">Data :  </w:t>
                      </w:r>
                      <w:r w:rsidR="00AC0DDE">
                        <w:rPr>
                          <w:rFonts w:ascii="Calibri" w:hAnsi="Calibri" w:cs="Calibri"/>
                          <w:color w:val="A6A6A6"/>
                          <w:sz w:val="18"/>
                          <w:szCs w:val="18"/>
                        </w:rPr>
                        <w:t>25/07/2025</w:t>
                      </w:r>
                    </w:p>
                  </w:txbxContent>
                </v:textbox>
              </v:shape>
            </w:pict>
          </mc:Fallback>
        </mc:AlternateContent>
      </w:r>
      <w:r w:rsidR="00823F4C" w:rsidRPr="00FA2478">
        <w:rPr>
          <w:rFonts w:cstheme="minorHAnsi"/>
          <w:b/>
          <w:sz w:val="24"/>
          <w:szCs w:val="24"/>
        </w:rPr>
        <w:t>Relazione Pubblica di Valutazione</w:t>
      </w:r>
    </w:p>
    <w:p w14:paraId="309297B3" w14:textId="77777777" w:rsidR="004241AC" w:rsidRPr="00FA2478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sz w:val="24"/>
          <w:szCs w:val="24"/>
          <w:highlight w:val="yellow"/>
        </w:rPr>
      </w:pPr>
    </w:p>
    <w:p w14:paraId="5DDC0D8C" w14:textId="77777777" w:rsidR="004609F8" w:rsidRPr="00FA2478" w:rsidRDefault="004609F8" w:rsidP="006C5635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4"/>
          <w:szCs w:val="24"/>
          <w:highlight w:val="yellow"/>
        </w:rPr>
      </w:pPr>
    </w:p>
    <w:p w14:paraId="5E00A993" w14:textId="5B82B960" w:rsidR="00BF7A42" w:rsidRPr="00F42CD2" w:rsidRDefault="00180DA3">
      <w:pPr>
        <w:widowControl w:val="0"/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  <w:r w:rsidRPr="006C5635">
        <w:rPr>
          <w:rFonts w:cstheme="minorHAnsi"/>
          <w:b/>
          <w:bCs/>
          <w:snapToGrid w:val="0"/>
          <w:sz w:val="24"/>
          <w:szCs w:val="24"/>
        </w:rPr>
        <w:t>CALMIRA®</w:t>
      </w:r>
    </w:p>
    <w:p w14:paraId="5A764497" w14:textId="77777777" w:rsidR="004609F8" w:rsidRPr="00FA2478" w:rsidRDefault="004609F8" w:rsidP="004241AC">
      <w:pPr>
        <w:widowControl w:val="0"/>
        <w:spacing w:after="0" w:line="240" w:lineRule="auto"/>
        <w:jc w:val="center"/>
        <w:rPr>
          <w:rFonts w:cstheme="minorHAnsi"/>
          <w:snapToGrid w:val="0"/>
          <w:sz w:val="24"/>
          <w:szCs w:val="24"/>
        </w:rPr>
      </w:pPr>
    </w:p>
    <w:p w14:paraId="06324D0B" w14:textId="7EC80DA9" w:rsidR="004241AC" w:rsidRPr="00FA2478" w:rsidRDefault="004241AC" w:rsidP="006A3CD7">
      <w:pPr>
        <w:widowControl w:val="0"/>
        <w:spacing w:after="0" w:line="240" w:lineRule="auto"/>
        <w:jc w:val="center"/>
        <w:rPr>
          <w:rFonts w:cstheme="minorHAnsi"/>
          <w:snapToGrid w:val="0"/>
          <w:sz w:val="24"/>
          <w:szCs w:val="24"/>
        </w:rPr>
      </w:pPr>
      <w:r w:rsidRPr="00FA2478">
        <w:rPr>
          <w:rFonts w:cstheme="minorHAnsi"/>
          <w:snapToGrid w:val="0"/>
          <w:sz w:val="24"/>
          <w:szCs w:val="24"/>
        </w:rPr>
        <w:t xml:space="preserve"> (</w:t>
      </w:r>
      <w:proofErr w:type="spellStart"/>
      <w:r w:rsidR="007F1700" w:rsidRPr="00FA2478">
        <w:rPr>
          <w:rFonts w:cstheme="minorHAnsi"/>
          <w:snapToGrid w:val="0"/>
          <w:sz w:val="24"/>
          <w:szCs w:val="24"/>
        </w:rPr>
        <w:t>Olopatadina</w:t>
      </w:r>
      <w:proofErr w:type="spellEnd"/>
      <w:r w:rsidR="00180DA3">
        <w:rPr>
          <w:rFonts w:cstheme="minorHAnsi"/>
          <w:snapToGrid w:val="0"/>
          <w:sz w:val="24"/>
          <w:szCs w:val="24"/>
        </w:rPr>
        <w:t xml:space="preserve"> </w:t>
      </w:r>
      <w:r w:rsidR="002372F9">
        <w:rPr>
          <w:rFonts w:cstheme="minorHAnsi"/>
          <w:snapToGrid w:val="0"/>
          <w:sz w:val="24"/>
          <w:szCs w:val="24"/>
        </w:rPr>
        <w:t>c</w:t>
      </w:r>
      <w:r w:rsidR="00180DA3">
        <w:rPr>
          <w:rFonts w:cstheme="minorHAnsi"/>
          <w:snapToGrid w:val="0"/>
          <w:sz w:val="24"/>
          <w:szCs w:val="24"/>
        </w:rPr>
        <w:t>loridrato</w:t>
      </w:r>
      <w:r w:rsidR="002A1800" w:rsidRPr="00FA2478">
        <w:rPr>
          <w:rFonts w:cstheme="minorHAnsi"/>
          <w:snapToGrid w:val="0"/>
          <w:sz w:val="24"/>
          <w:szCs w:val="24"/>
        </w:rPr>
        <w:t xml:space="preserve">, </w:t>
      </w:r>
      <w:r w:rsidR="006A3CD7" w:rsidRPr="00FA2478">
        <w:rPr>
          <w:rFonts w:cstheme="minorHAnsi"/>
          <w:snapToGrid w:val="0"/>
          <w:sz w:val="24"/>
          <w:szCs w:val="24"/>
        </w:rPr>
        <w:t>1 mg/ml collirio, soluzione</w:t>
      </w:r>
      <w:r w:rsidRPr="00FA2478">
        <w:rPr>
          <w:rFonts w:cstheme="minorHAnsi"/>
          <w:snapToGrid w:val="0"/>
          <w:sz w:val="24"/>
          <w:szCs w:val="24"/>
        </w:rPr>
        <w:t>)</w:t>
      </w:r>
    </w:p>
    <w:p w14:paraId="52C25FF5" w14:textId="77777777" w:rsidR="004241AC" w:rsidRPr="00FA2478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05E8265B" w14:textId="77777777" w:rsidR="004609F8" w:rsidRPr="00FA2478" w:rsidRDefault="004609F8" w:rsidP="004241A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36141733" w14:textId="25C0A895" w:rsidR="00797416" w:rsidRPr="00FA2478" w:rsidRDefault="002D6340" w:rsidP="004241AC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FA2478">
        <w:rPr>
          <w:rFonts w:cstheme="minorHAnsi"/>
          <w:b/>
          <w:sz w:val="24"/>
          <w:szCs w:val="24"/>
        </w:rPr>
        <w:t>DOC GENERICI S.R.L.</w:t>
      </w:r>
    </w:p>
    <w:p w14:paraId="3BCAC476" w14:textId="77777777" w:rsidR="00EC3589" w:rsidRPr="00FA2478" w:rsidRDefault="00BF7A42" w:rsidP="004241AC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FA2478">
        <w:rPr>
          <w:rFonts w:cstheme="minorHAnsi"/>
          <w:b/>
          <w:sz w:val="24"/>
          <w:szCs w:val="24"/>
        </w:rPr>
        <w:t xml:space="preserve"> </w:t>
      </w:r>
    </w:p>
    <w:p w14:paraId="6CDFC0E6" w14:textId="77777777" w:rsidR="004609F8" w:rsidRPr="00FA2478" w:rsidRDefault="004609F8" w:rsidP="004241AC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5EF8362F" w14:textId="7F6F26CF" w:rsidR="004241AC" w:rsidRPr="00FA2478" w:rsidRDefault="004241AC" w:rsidP="004241AC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FA2478">
        <w:rPr>
          <w:rFonts w:cstheme="minorHAnsi"/>
          <w:b/>
          <w:sz w:val="24"/>
          <w:szCs w:val="24"/>
        </w:rPr>
        <w:t xml:space="preserve">Numero di AIC: </w:t>
      </w:r>
      <w:r w:rsidR="006A3CD7" w:rsidRPr="00FA2478">
        <w:rPr>
          <w:rFonts w:cstheme="minorHAnsi"/>
          <w:b/>
          <w:sz w:val="24"/>
          <w:szCs w:val="24"/>
        </w:rPr>
        <w:t>050234</w:t>
      </w:r>
    </w:p>
    <w:bookmarkEnd w:id="0"/>
    <w:p w14:paraId="7FDF9E3A" w14:textId="77777777" w:rsidR="004241AC" w:rsidRPr="00FA2478" w:rsidRDefault="004241AC" w:rsidP="0053212E">
      <w:pPr>
        <w:spacing w:after="0" w:line="240" w:lineRule="auto"/>
        <w:rPr>
          <w:rFonts w:cstheme="minorHAnsi"/>
          <w:b/>
          <w:sz w:val="24"/>
          <w:szCs w:val="24"/>
        </w:rPr>
      </w:pPr>
    </w:p>
    <w:p w14:paraId="40C62210" w14:textId="77777777" w:rsidR="004E5A39" w:rsidRPr="00FA2478" w:rsidRDefault="004E5A39" w:rsidP="004241AC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0C15978F" w14:textId="77777777" w:rsidR="004E5A39" w:rsidRPr="00FA2478" w:rsidRDefault="004E5A39" w:rsidP="004E5A39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theme="minorHAnsi"/>
          <w:b/>
          <w:color w:val="000000"/>
          <w:sz w:val="24"/>
          <w:szCs w:val="24"/>
          <w:lang w:eastAsia="it-IT"/>
        </w:rPr>
      </w:pPr>
      <w:r w:rsidRPr="00FA2478">
        <w:rPr>
          <w:rFonts w:eastAsia="Calibri" w:cstheme="minorHAnsi"/>
          <w:b/>
          <w:color w:val="000000"/>
          <w:sz w:val="24"/>
          <w:szCs w:val="24"/>
          <w:lang w:eastAsia="it-IT"/>
        </w:rPr>
        <w:t>RIASSUNTO DELLA RELAZIONE PUBBLICA DI VALUTAZIONE</w:t>
      </w:r>
    </w:p>
    <w:p w14:paraId="3363F0F6" w14:textId="77777777" w:rsidR="004E5A39" w:rsidRPr="00FA2478" w:rsidRDefault="004E5A39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  <w:lang w:eastAsia="it-IT"/>
        </w:rPr>
      </w:pPr>
    </w:p>
    <w:p w14:paraId="1C1FE70F" w14:textId="43F22F1A" w:rsidR="00BB2AF8" w:rsidRPr="00FA2478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bCs/>
          <w:color w:val="000000"/>
          <w:sz w:val="24"/>
          <w:szCs w:val="24"/>
          <w:lang w:eastAsia="it-IT"/>
        </w:rPr>
      </w:pPr>
      <w:r w:rsidRPr="00FA2478">
        <w:rPr>
          <w:rFonts w:eastAsia="Calibri" w:cstheme="minorHAnsi"/>
          <w:color w:val="000000"/>
          <w:sz w:val="24"/>
          <w:szCs w:val="24"/>
          <w:lang w:eastAsia="it-IT"/>
        </w:rPr>
        <w:t xml:space="preserve">Questa è la sintesi del </w:t>
      </w:r>
      <w:r w:rsidRPr="00FA2478">
        <w:rPr>
          <w:rFonts w:eastAsia="Calibri" w:cstheme="minorHAnsi"/>
          <w:i/>
          <w:color w:val="000000"/>
          <w:sz w:val="24"/>
          <w:szCs w:val="24"/>
          <w:lang w:eastAsia="it-IT"/>
        </w:rPr>
        <w:t xml:space="preserve">Public </w:t>
      </w:r>
      <w:proofErr w:type="spellStart"/>
      <w:r w:rsidRPr="00FA2478">
        <w:rPr>
          <w:rFonts w:eastAsia="Calibri" w:cstheme="minorHAnsi"/>
          <w:i/>
          <w:color w:val="000000"/>
          <w:sz w:val="24"/>
          <w:szCs w:val="24"/>
          <w:lang w:eastAsia="it-IT"/>
        </w:rPr>
        <w:t>Assessment</w:t>
      </w:r>
      <w:proofErr w:type="spellEnd"/>
      <w:r w:rsidRPr="00FA2478">
        <w:rPr>
          <w:rFonts w:eastAsia="Calibri" w:cstheme="minorHAnsi"/>
          <w:i/>
          <w:color w:val="000000"/>
          <w:sz w:val="24"/>
          <w:szCs w:val="24"/>
          <w:lang w:eastAsia="it-IT"/>
        </w:rPr>
        <w:t xml:space="preserve"> Report</w:t>
      </w:r>
      <w:r w:rsidRPr="00FA2478">
        <w:rPr>
          <w:rFonts w:eastAsia="Calibri" w:cstheme="minorHAnsi"/>
          <w:color w:val="000000"/>
          <w:sz w:val="24"/>
          <w:szCs w:val="24"/>
          <w:lang w:eastAsia="it-IT"/>
        </w:rPr>
        <w:t xml:space="preserve"> (PAR) per </w:t>
      </w:r>
      <w:r w:rsidR="009D2D5A" w:rsidRPr="00FA2478">
        <w:rPr>
          <w:rFonts w:eastAsia="Calibri" w:cstheme="minorHAnsi"/>
          <w:color w:val="000000"/>
          <w:sz w:val="24"/>
          <w:szCs w:val="24"/>
          <w:lang w:eastAsia="it-IT"/>
        </w:rPr>
        <w:t>CALMIRA</w:t>
      </w:r>
      <w:r w:rsidR="00B40289">
        <w:rPr>
          <w:vertAlign w:val="superscript"/>
        </w:rPr>
        <w:t>®</w:t>
      </w:r>
      <w:r w:rsidRPr="00FA2478">
        <w:rPr>
          <w:rFonts w:eastAsia="Calibri" w:cstheme="minorHAnsi"/>
          <w:color w:val="000000"/>
          <w:sz w:val="24"/>
          <w:szCs w:val="24"/>
          <w:lang w:eastAsia="it-IT"/>
        </w:rPr>
        <w:t>.</w:t>
      </w:r>
      <w:r w:rsidRPr="00FA2478">
        <w:rPr>
          <w:rFonts w:eastAsia="Calibri" w:cstheme="minorHAnsi"/>
          <w:bCs/>
          <w:color w:val="000000"/>
          <w:sz w:val="24"/>
          <w:szCs w:val="24"/>
          <w:lang w:eastAsia="it-IT"/>
        </w:rPr>
        <w:t xml:space="preserve"> </w:t>
      </w:r>
      <w:r w:rsidR="006C0722" w:rsidRPr="00FA2478">
        <w:rPr>
          <w:rFonts w:eastAsia="Calibri" w:cstheme="minorHAnsi"/>
          <w:bCs/>
          <w:color w:val="000000"/>
          <w:sz w:val="24"/>
          <w:szCs w:val="24"/>
          <w:lang w:eastAsia="it-IT"/>
        </w:rPr>
        <w:t xml:space="preserve">In </w:t>
      </w:r>
      <w:r w:rsidR="006C0722" w:rsidRPr="00FA2478">
        <w:rPr>
          <w:rFonts w:eastAsia="Calibri" w:cstheme="minorHAnsi"/>
          <w:color w:val="000000"/>
          <w:sz w:val="24"/>
          <w:szCs w:val="24"/>
          <w:lang w:eastAsia="it-IT"/>
        </w:rPr>
        <w:t>e</w:t>
      </w:r>
      <w:r w:rsidRPr="00FA2478">
        <w:rPr>
          <w:rFonts w:eastAsia="Calibri" w:cstheme="minorHAnsi"/>
          <w:color w:val="000000"/>
          <w:sz w:val="24"/>
          <w:szCs w:val="24"/>
          <w:lang w:eastAsia="it-IT"/>
        </w:rPr>
        <w:t xml:space="preserve">sso </w:t>
      </w:r>
      <w:r w:rsidR="006C0722" w:rsidRPr="00FA2478">
        <w:rPr>
          <w:rFonts w:eastAsia="Calibri" w:cstheme="minorHAnsi"/>
          <w:color w:val="000000"/>
          <w:sz w:val="24"/>
          <w:szCs w:val="24"/>
          <w:lang w:eastAsia="it-IT"/>
        </w:rPr>
        <w:t xml:space="preserve">viene </w:t>
      </w:r>
      <w:r w:rsidRPr="00FA2478">
        <w:rPr>
          <w:rFonts w:eastAsia="Calibri" w:cstheme="minorHAnsi"/>
          <w:color w:val="000000"/>
          <w:sz w:val="24"/>
          <w:szCs w:val="24"/>
          <w:lang w:eastAsia="it-IT"/>
        </w:rPr>
        <w:t>spiega</w:t>
      </w:r>
      <w:r w:rsidR="006C0722" w:rsidRPr="00FA2478">
        <w:rPr>
          <w:rFonts w:eastAsia="Calibri" w:cstheme="minorHAnsi"/>
          <w:color w:val="000000"/>
          <w:sz w:val="24"/>
          <w:szCs w:val="24"/>
          <w:lang w:eastAsia="it-IT"/>
        </w:rPr>
        <w:t>to</w:t>
      </w:r>
      <w:r w:rsidRPr="00FA2478">
        <w:rPr>
          <w:rFonts w:eastAsia="Calibri" w:cstheme="minorHAnsi"/>
          <w:color w:val="000000"/>
          <w:sz w:val="24"/>
          <w:szCs w:val="24"/>
          <w:lang w:eastAsia="it-IT"/>
        </w:rPr>
        <w:t xml:space="preserve"> come </w:t>
      </w:r>
      <w:r w:rsidR="009D2D5A" w:rsidRPr="00FA2478">
        <w:rPr>
          <w:rFonts w:eastAsia="Calibri" w:cstheme="minorHAnsi"/>
          <w:color w:val="000000"/>
          <w:sz w:val="24"/>
          <w:szCs w:val="24"/>
          <w:lang w:eastAsia="it-IT"/>
        </w:rPr>
        <w:t>CALMIRA</w:t>
      </w:r>
      <w:r w:rsidR="00B40289">
        <w:rPr>
          <w:vertAlign w:val="superscript"/>
        </w:rPr>
        <w:t>®</w:t>
      </w:r>
      <w:r w:rsidR="00B40289">
        <w:rPr>
          <w:spacing w:val="-4"/>
        </w:rPr>
        <w:t xml:space="preserve"> </w:t>
      </w:r>
      <w:r w:rsidRPr="00FA2478">
        <w:rPr>
          <w:rFonts w:eastAsia="Calibri" w:cstheme="minorHAnsi"/>
          <w:color w:val="000000"/>
          <w:sz w:val="24"/>
          <w:szCs w:val="24"/>
          <w:lang w:eastAsia="it-IT"/>
        </w:rPr>
        <w:t xml:space="preserve">è stato valutato </w:t>
      </w:r>
      <w:r w:rsidR="000C1389" w:rsidRPr="00FA2478">
        <w:rPr>
          <w:rFonts w:eastAsia="Calibri" w:cstheme="minorHAnsi"/>
          <w:color w:val="000000"/>
          <w:sz w:val="24"/>
          <w:szCs w:val="24"/>
          <w:lang w:eastAsia="it-IT"/>
        </w:rPr>
        <w:t>dall’AIFA</w:t>
      </w:r>
      <w:r w:rsidRPr="00FA2478">
        <w:rPr>
          <w:rFonts w:eastAsia="Calibri" w:cstheme="minorHAnsi"/>
          <w:color w:val="000000"/>
          <w:sz w:val="24"/>
          <w:szCs w:val="24"/>
          <w:lang w:eastAsia="it-IT"/>
        </w:rPr>
        <w:t xml:space="preserve"> e</w:t>
      </w:r>
      <w:r w:rsidR="006C0722" w:rsidRPr="00FA2478">
        <w:rPr>
          <w:rFonts w:eastAsia="Calibri" w:cstheme="minorHAnsi"/>
          <w:color w:val="000000"/>
          <w:sz w:val="24"/>
          <w:szCs w:val="24"/>
          <w:lang w:eastAsia="it-IT"/>
        </w:rPr>
        <w:t xml:space="preserve"> quali sono</w:t>
      </w:r>
      <w:r w:rsidRPr="00FA2478">
        <w:rPr>
          <w:rFonts w:eastAsia="Calibri" w:cstheme="minorHAnsi"/>
          <w:color w:val="000000"/>
          <w:sz w:val="24"/>
          <w:szCs w:val="24"/>
          <w:lang w:eastAsia="it-IT"/>
        </w:rPr>
        <w:t xml:space="preserve"> le sue condizioni di impiego. </w:t>
      </w:r>
      <w:r w:rsidR="006C0722" w:rsidRPr="00FA2478">
        <w:rPr>
          <w:rFonts w:eastAsia="Calibri" w:cstheme="minorHAnsi"/>
          <w:color w:val="000000"/>
          <w:sz w:val="24"/>
          <w:szCs w:val="24"/>
          <w:lang w:eastAsia="it-IT"/>
        </w:rPr>
        <w:t>Il documento n</w:t>
      </w:r>
      <w:r w:rsidRPr="00FA2478">
        <w:rPr>
          <w:rFonts w:eastAsia="Calibri" w:cstheme="minorHAnsi"/>
          <w:color w:val="000000"/>
          <w:sz w:val="24"/>
          <w:szCs w:val="24"/>
          <w:lang w:eastAsia="it-IT"/>
        </w:rPr>
        <w:t xml:space="preserve">on intende fornire consigli pratici su come utilizzare </w:t>
      </w:r>
      <w:r w:rsidR="009D2D5A" w:rsidRPr="00FA2478">
        <w:rPr>
          <w:rFonts w:eastAsia="Calibri" w:cstheme="minorHAnsi"/>
          <w:color w:val="000000"/>
          <w:sz w:val="24"/>
          <w:szCs w:val="24"/>
          <w:lang w:eastAsia="it-IT"/>
        </w:rPr>
        <w:t>CALMIRA</w:t>
      </w:r>
      <w:r w:rsidR="00B40289">
        <w:rPr>
          <w:vertAlign w:val="superscript"/>
        </w:rPr>
        <w:t>®</w:t>
      </w:r>
      <w:r w:rsidRPr="00FA2478">
        <w:rPr>
          <w:rFonts w:eastAsia="Calibri" w:cstheme="minorHAnsi"/>
          <w:bCs/>
          <w:color w:val="000000"/>
          <w:sz w:val="24"/>
          <w:szCs w:val="24"/>
          <w:lang w:eastAsia="it-IT"/>
        </w:rPr>
        <w:t>.</w:t>
      </w:r>
    </w:p>
    <w:p w14:paraId="0EEFEE30" w14:textId="3D05C865" w:rsidR="00BB2AF8" w:rsidRPr="00FA2478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  <w:lang w:eastAsia="it-IT"/>
        </w:rPr>
      </w:pPr>
      <w:r w:rsidRPr="00FA2478">
        <w:rPr>
          <w:rFonts w:eastAsia="Calibri" w:cstheme="minorHAnsi"/>
          <w:color w:val="000000"/>
          <w:sz w:val="24"/>
          <w:szCs w:val="24"/>
          <w:lang w:eastAsia="it-IT"/>
        </w:rPr>
        <w:t>Per informazioni pratiche sull'utilizzo di</w:t>
      </w:r>
      <w:r w:rsidRPr="00FA2478">
        <w:rPr>
          <w:rFonts w:eastAsia="Calibri" w:cstheme="minorHAnsi"/>
          <w:bCs/>
          <w:color w:val="000000"/>
          <w:sz w:val="24"/>
          <w:szCs w:val="24"/>
          <w:lang w:eastAsia="it-IT"/>
        </w:rPr>
        <w:t xml:space="preserve"> </w:t>
      </w:r>
      <w:r w:rsidR="009D2D5A" w:rsidRPr="00FA2478">
        <w:rPr>
          <w:rFonts w:eastAsia="Calibri" w:cstheme="minorHAnsi"/>
          <w:color w:val="000000"/>
          <w:sz w:val="24"/>
          <w:szCs w:val="24"/>
          <w:lang w:eastAsia="it-IT"/>
        </w:rPr>
        <w:t>CALMIRA</w:t>
      </w:r>
      <w:r w:rsidR="00B40289">
        <w:rPr>
          <w:vertAlign w:val="superscript"/>
        </w:rPr>
        <w:t>®</w:t>
      </w:r>
      <w:r w:rsidR="00B40289">
        <w:rPr>
          <w:spacing w:val="-4"/>
        </w:rPr>
        <w:t xml:space="preserve"> </w:t>
      </w:r>
      <w:r w:rsidRPr="00FA2478">
        <w:rPr>
          <w:rFonts w:eastAsia="Calibri" w:cstheme="minorHAnsi"/>
          <w:color w:val="000000"/>
          <w:sz w:val="24"/>
          <w:szCs w:val="24"/>
          <w:lang w:eastAsia="it-IT"/>
        </w:rPr>
        <w:t xml:space="preserve">i pazienti devono consultare il foglio illustrativo o contattare il loro medico o il farmacista. </w:t>
      </w:r>
    </w:p>
    <w:p w14:paraId="5584873B" w14:textId="77777777" w:rsidR="00BB2AF8" w:rsidRPr="00FA2478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  <w:lang w:eastAsia="it-IT"/>
        </w:rPr>
      </w:pPr>
    </w:p>
    <w:p w14:paraId="5844B53A" w14:textId="14E4E379" w:rsidR="00BB2AF8" w:rsidRPr="00FA2478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b/>
          <w:color w:val="000000"/>
          <w:sz w:val="24"/>
          <w:szCs w:val="24"/>
          <w:lang w:eastAsia="it-IT"/>
        </w:rPr>
      </w:pPr>
      <w:r w:rsidRPr="00FA2478">
        <w:rPr>
          <w:rFonts w:eastAsia="Calibri" w:cstheme="minorHAnsi"/>
          <w:b/>
          <w:bCs/>
          <w:color w:val="000000"/>
          <w:sz w:val="24"/>
          <w:szCs w:val="24"/>
          <w:lang w:eastAsia="it-IT"/>
        </w:rPr>
        <w:t xml:space="preserve">1) COS’È </w:t>
      </w:r>
      <w:r w:rsidR="009D2D5A" w:rsidRPr="00FA2478">
        <w:rPr>
          <w:rFonts w:eastAsia="Calibri" w:cstheme="minorHAnsi"/>
          <w:b/>
          <w:color w:val="000000"/>
          <w:sz w:val="24"/>
          <w:szCs w:val="24"/>
          <w:lang w:eastAsia="it-IT"/>
        </w:rPr>
        <w:t>CALMIRA</w:t>
      </w:r>
      <w:r w:rsidR="00D16E55">
        <w:rPr>
          <w:vertAlign w:val="superscript"/>
        </w:rPr>
        <w:t>®</w:t>
      </w:r>
      <w:del w:id="1" w:author="Rovazzani Dario Davide" w:date="2025-11-11T16:51:00Z">
        <w:r w:rsidR="00D16E55" w:rsidDel="008F7995">
          <w:rPr>
            <w:spacing w:val="-4"/>
          </w:rPr>
          <w:delText xml:space="preserve"> </w:delText>
        </w:r>
      </w:del>
      <w:r w:rsidR="00797416" w:rsidRPr="00FA2478">
        <w:rPr>
          <w:rFonts w:eastAsia="Calibri" w:cstheme="minorHAnsi"/>
          <w:b/>
          <w:color w:val="000000"/>
          <w:sz w:val="24"/>
          <w:szCs w:val="24"/>
          <w:lang w:eastAsia="it-IT"/>
        </w:rPr>
        <w:t xml:space="preserve"> </w:t>
      </w:r>
      <w:r w:rsidRPr="00FA2478">
        <w:rPr>
          <w:rFonts w:eastAsia="Calibri" w:cstheme="minorHAnsi"/>
          <w:b/>
          <w:bCs/>
          <w:color w:val="000000"/>
          <w:sz w:val="24"/>
          <w:szCs w:val="24"/>
          <w:lang w:eastAsia="it-IT"/>
        </w:rPr>
        <w:t xml:space="preserve">E A COSA SERVE? </w:t>
      </w:r>
    </w:p>
    <w:p w14:paraId="06E45D9F" w14:textId="21E59D44" w:rsidR="00132B98" w:rsidRPr="00FA2478" w:rsidRDefault="009D2D5A" w:rsidP="00EA43C0">
      <w:pPr>
        <w:widowControl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  <w:lang w:eastAsia="it-IT"/>
        </w:rPr>
      </w:pPr>
      <w:r w:rsidRPr="00FA2478">
        <w:rPr>
          <w:rFonts w:eastAsia="Calibri" w:cstheme="minorHAnsi"/>
          <w:color w:val="000000"/>
          <w:sz w:val="24"/>
          <w:szCs w:val="24"/>
          <w:lang w:eastAsia="it-IT"/>
        </w:rPr>
        <w:t>CALMIRA</w:t>
      </w:r>
      <w:r w:rsidR="00D16E55">
        <w:rPr>
          <w:vertAlign w:val="superscript"/>
        </w:rPr>
        <w:t>®</w:t>
      </w:r>
      <w:r w:rsidR="00D16E55">
        <w:rPr>
          <w:spacing w:val="-4"/>
        </w:rPr>
        <w:t xml:space="preserve"> </w:t>
      </w:r>
      <w:r w:rsidR="00EA43C0" w:rsidRPr="00FA2478">
        <w:rPr>
          <w:rFonts w:eastAsia="Calibri" w:cstheme="minorHAnsi"/>
          <w:color w:val="000000"/>
          <w:sz w:val="24"/>
          <w:szCs w:val="24"/>
          <w:lang w:eastAsia="it-IT"/>
        </w:rPr>
        <w:t xml:space="preserve">è un medicinale contenente il principio attivo </w:t>
      </w:r>
      <w:proofErr w:type="spellStart"/>
      <w:r w:rsidR="00EA43C0" w:rsidRPr="00FA2478">
        <w:rPr>
          <w:rFonts w:eastAsia="Calibri" w:cstheme="minorHAnsi"/>
          <w:color w:val="000000"/>
          <w:sz w:val="24"/>
          <w:szCs w:val="24"/>
          <w:lang w:eastAsia="it-IT"/>
        </w:rPr>
        <w:t>olopatadina</w:t>
      </w:r>
      <w:proofErr w:type="spellEnd"/>
      <w:r w:rsidR="00EA43C0" w:rsidRPr="00FA2478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="00D13710">
        <w:rPr>
          <w:rFonts w:eastAsia="Calibri" w:cstheme="minorHAnsi"/>
          <w:color w:val="000000"/>
          <w:sz w:val="24"/>
          <w:szCs w:val="24"/>
          <w:lang w:eastAsia="it-IT"/>
        </w:rPr>
        <w:t xml:space="preserve">cloridrato </w:t>
      </w:r>
      <w:r w:rsidR="00EA43C0" w:rsidRPr="00FA2478">
        <w:rPr>
          <w:rFonts w:eastAsia="Calibri" w:cstheme="minorHAnsi"/>
          <w:color w:val="000000"/>
          <w:sz w:val="24"/>
          <w:szCs w:val="24"/>
          <w:lang w:eastAsia="it-IT"/>
        </w:rPr>
        <w:t xml:space="preserve">ed è disponibile come collirio, soluzione in contenitore </w:t>
      </w:r>
      <w:proofErr w:type="spellStart"/>
      <w:r w:rsidR="00EA43C0" w:rsidRPr="00FA2478">
        <w:rPr>
          <w:rFonts w:eastAsia="Calibri" w:cstheme="minorHAnsi"/>
          <w:color w:val="000000"/>
          <w:sz w:val="24"/>
          <w:szCs w:val="24"/>
          <w:lang w:eastAsia="it-IT"/>
        </w:rPr>
        <w:t>multidose</w:t>
      </w:r>
      <w:proofErr w:type="spellEnd"/>
      <w:r w:rsidR="00EA43C0" w:rsidRPr="00FA2478">
        <w:rPr>
          <w:rFonts w:eastAsia="Calibri" w:cstheme="minorHAnsi"/>
          <w:color w:val="000000"/>
          <w:sz w:val="24"/>
          <w:szCs w:val="24"/>
          <w:lang w:eastAsia="it-IT"/>
        </w:rPr>
        <w:t>, alla concentrazione di 1mg/1ml.</w:t>
      </w:r>
    </w:p>
    <w:p w14:paraId="55FA525F" w14:textId="77777777" w:rsidR="00EA43C0" w:rsidRPr="00FA2478" w:rsidRDefault="00EA43C0" w:rsidP="00EA43C0">
      <w:pPr>
        <w:widowControl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  <w:lang w:eastAsia="it-IT"/>
        </w:rPr>
      </w:pPr>
    </w:p>
    <w:p w14:paraId="12E32740" w14:textId="00CEF3A0" w:rsidR="00445DB2" w:rsidRPr="00FA2478" w:rsidRDefault="009D2D5A" w:rsidP="00BB2AF8">
      <w:pPr>
        <w:widowControl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  <w:lang w:eastAsia="it-IT"/>
        </w:rPr>
      </w:pPr>
      <w:r w:rsidRPr="00FA2478">
        <w:rPr>
          <w:rFonts w:eastAsia="Calibri" w:cstheme="minorHAnsi"/>
          <w:color w:val="000000"/>
          <w:sz w:val="24"/>
          <w:szCs w:val="24"/>
          <w:lang w:eastAsia="it-IT"/>
        </w:rPr>
        <w:t>CALMIRA</w:t>
      </w:r>
      <w:r w:rsidR="00D16E55">
        <w:rPr>
          <w:vertAlign w:val="superscript"/>
        </w:rPr>
        <w:t>®</w:t>
      </w:r>
      <w:r w:rsidR="00D16E55">
        <w:rPr>
          <w:spacing w:val="-4"/>
        </w:rPr>
        <w:t xml:space="preserve"> </w:t>
      </w:r>
      <w:r w:rsidR="00445DB2" w:rsidRPr="00FA2478">
        <w:rPr>
          <w:rFonts w:eastAsia="Calibri" w:cstheme="minorHAnsi"/>
          <w:color w:val="000000"/>
          <w:sz w:val="24"/>
          <w:szCs w:val="24"/>
          <w:lang w:eastAsia="it-IT"/>
        </w:rPr>
        <w:t xml:space="preserve">è un “medicinale generico ibrido”. Questo significa che è simile al medicinale di riferimento contenente </w:t>
      </w:r>
      <w:r w:rsidR="00132B98" w:rsidRPr="00FA2478">
        <w:rPr>
          <w:rFonts w:eastAsia="Calibri" w:cstheme="minorHAnsi"/>
          <w:color w:val="000000"/>
          <w:sz w:val="24"/>
          <w:szCs w:val="24"/>
          <w:lang w:eastAsia="it-IT"/>
        </w:rPr>
        <w:t>lo stesso principio attivo</w:t>
      </w:r>
      <w:r w:rsidR="007E056A" w:rsidRPr="00FA2478">
        <w:rPr>
          <w:rFonts w:eastAsia="Calibri" w:cstheme="minorHAnsi"/>
          <w:color w:val="000000"/>
          <w:sz w:val="24"/>
          <w:szCs w:val="24"/>
          <w:lang w:eastAsia="it-IT"/>
        </w:rPr>
        <w:t xml:space="preserve"> alla stessa concentrazione</w:t>
      </w:r>
      <w:r w:rsidR="00102D2C" w:rsidRPr="00FA2478">
        <w:rPr>
          <w:rFonts w:eastAsia="Calibri" w:cstheme="minorHAnsi"/>
          <w:color w:val="000000"/>
          <w:sz w:val="24"/>
          <w:szCs w:val="24"/>
          <w:lang w:eastAsia="it-IT"/>
        </w:rPr>
        <w:t>.</w:t>
      </w:r>
    </w:p>
    <w:p w14:paraId="010DEE15" w14:textId="77777777" w:rsidR="00102D2C" w:rsidRPr="00FA2478" w:rsidRDefault="00102D2C" w:rsidP="00BB2AF8">
      <w:pPr>
        <w:widowControl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  <w:lang w:eastAsia="it-IT"/>
        </w:rPr>
      </w:pPr>
    </w:p>
    <w:p w14:paraId="5466A0C3" w14:textId="1E650443" w:rsidR="00ED19E3" w:rsidRPr="00FA2478" w:rsidRDefault="00445DB2" w:rsidP="00102D2C">
      <w:pPr>
        <w:widowControl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  <w:lang w:eastAsia="it-IT"/>
        </w:rPr>
      </w:pPr>
      <w:r w:rsidRPr="00FA2478">
        <w:rPr>
          <w:rFonts w:eastAsia="Calibri" w:cstheme="minorHAnsi"/>
          <w:color w:val="000000"/>
          <w:sz w:val="24"/>
          <w:szCs w:val="24"/>
          <w:lang w:eastAsia="it-IT"/>
        </w:rPr>
        <w:t xml:space="preserve">La </w:t>
      </w:r>
      <w:r w:rsidR="006222F7" w:rsidRPr="00FA2478">
        <w:rPr>
          <w:rFonts w:eastAsia="Calibri" w:cstheme="minorHAnsi"/>
          <w:color w:val="000000"/>
          <w:sz w:val="24"/>
          <w:szCs w:val="24"/>
          <w:lang w:eastAsia="it-IT"/>
        </w:rPr>
        <w:t>società</w:t>
      </w:r>
      <w:r w:rsidRPr="00FA2478">
        <w:rPr>
          <w:rFonts w:eastAsia="Calibri" w:cstheme="minorHAnsi"/>
          <w:color w:val="000000"/>
          <w:sz w:val="24"/>
          <w:szCs w:val="24"/>
          <w:lang w:eastAsia="it-IT"/>
        </w:rPr>
        <w:t xml:space="preserve"> ha fornito dati aggiuntivi per dimostrare la sicurezza e l’efficacia di</w:t>
      </w:r>
      <w:r w:rsidRPr="00FA2478">
        <w:rPr>
          <w:rFonts w:eastAsia="Calibri" w:cstheme="minorHAnsi"/>
          <w:color w:val="000000"/>
          <w:sz w:val="24"/>
          <w:szCs w:val="24"/>
          <w:u w:val="single"/>
          <w:lang w:eastAsia="it-IT"/>
        </w:rPr>
        <w:t xml:space="preserve"> </w:t>
      </w:r>
      <w:r w:rsidR="009D2D5A" w:rsidRPr="00FA2478">
        <w:rPr>
          <w:rFonts w:eastAsia="Calibri" w:cstheme="minorHAnsi"/>
          <w:color w:val="000000"/>
          <w:sz w:val="24"/>
          <w:szCs w:val="24"/>
          <w:lang w:eastAsia="it-IT"/>
        </w:rPr>
        <w:t>CALMIRA</w:t>
      </w:r>
      <w:r w:rsidR="00FE139E">
        <w:rPr>
          <w:vertAlign w:val="superscript"/>
        </w:rPr>
        <w:t>®</w:t>
      </w:r>
      <w:r w:rsidR="00FE139E">
        <w:rPr>
          <w:spacing w:val="-4"/>
        </w:rPr>
        <w:t xml:space="preserve"> </w:t>
      </w:r>
      <w:r w:rsidRPr="00FA2478">
        <w:rPr>
          <w:rFonts w:eastAsia="Calibri" w:cstheme="minorHAnsi"/>
          <w:color w:val="000000"/>
          <w:sz w:val="24"/>
          <w:szCs w:val="24"/>
          <w:lang w:eastAsia="it-IT"/>
        </w:rPr>
        <w:t>in relazione a</w:t>
      </w:r>
      <w:r w:rsidR="00F76F77" w:rsidRPr="00FA2478">
        <w:rPr>
          <w:rFonts w:eastAsia="Calibri" w:cstheme="minorHAnsi"/>
          <w:color w:val="000000"/>
          <w:sz w:val="24"/>
          <w:szCs w:val="24"/>
          <w:lang w:eastAsia="it-IT"/>
        </w:rPr>
        <w:t>lle</w:t>
      </w:r>
      <w:r w:rsidRPr="00FA2478">
        <w:rPr>
          <w:rFonts w:eastAsia="Calibri" w:cstheme="minorHAnsi"/>
          <w:color w:val="000000"/>
          <w:sz w:val="24"/>
          <w:szCs w:val="24"/>
          <w:lang w:eastAsia="it-IT"/>
        </w:rPr>
        <w:t xml:space="preserve"> differenz</w:t>
      </w:r>
      <w:r w:rsidR="00F76F77" w:rsidRPr="00FA2478">
        <w:rPr>
          <w:rFonts w:eastAsia="Calibri" w:cstheme="minorHAnsi"/>
          <w:color w:val="000000"/>
          <w:sz w:val="24"/>
          <w:szCs w:val="24"/>
          <w:lang w:eastAsia="it-IT"/>
        </w:rPr>
        <w:t>e</w:t>
      </w:r>
      <w:r w:rsidRPr="00FA2478">
        <w:rPr>
          <w:rFonts w:eastAsia="Calibri" w:cstheme="minorHAnsi"/>
          <w:color w:val="000000"/>
          <w:sz w:val="24"/>
          <w:szCs w:val="24"/>
          <w:lang w:eastAsia="it-IT"/>
        </w:rPr>
        <w:t xml:space="preserve"> rispetto al prodotto di riferimento.</w:t>
      </w:r>
    </w:p>
    <w:p w14:paraId="00323A67" w14:textId="77777777" w:rsidR="007A1C0E" w:rsidRPr="00FA2478" w:rsidRDefault="007A1C0E" w:rsidP="007A1C0E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  <w:lang w:eastAsia="it-IT"/>
        </w:rPr>
      </w:pPr>
    </w:p>
    <w:p w14:paraId="20CF683C" w14:textId="24614E97" w:rsidR="00BB2AF8" w:rsidRPr="00FA2478" w:rsidRDefault="009D2D5A" w:rsidP="00F95B0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  <w:r w:rsidRPr="00FA2478">
        <w:rPr>
          <w:rFonts w:eastAsia="Calibri" w:cstheme="minorHAnsi"/>
          <w:color w:val="000000"/>
          <w:sz w:val="24"/>
          <w:szCs w:val="24"/>
          <w:lang w:eastAsia="it-IT"/>
        </w:rPr>
        <w:t>CALMIRA</w:t>
      </w:r>
      <w:r w:rsidR="00FE139E">
        <w:rPr>
          <w:vertAlign w:val="superscript"/>
        </w:rPr>
        <w:t>®</w:t>
      </w:r>
      <w:r w:rsidR="00FE139E">
        <w:rPr>
          <w:spacing w:val="-4"/>
        </w:rPr>
        <w:t xml:space="preserve"> </w:t>
      </w:r>
      <w:r w:rsidR="00BB2AF8" w:rsidRPr="00FA2478">
        <w:rPr>
          <w:rFonts w:eastAsia="Calibri" w:cstheme="minorHAnsi"/>
          <w:sz w:val="24"/>
          <w:szCs w:val="24"/>
          <w:lang w:eastAsia="it-IT"/>
        </w:rPr>
        <w:t>si usa</w:t>
      </w:r>
      <w:r w:rsidR="00B03E01" w:rsidRPr="00FA2478">
        <w:rPr>
          <w:rFonts w:eastAsia="Calibri" w:cstheme="minorHAnsi"/>
          <w:sz w:val="24"/>
          <w:szCs w:val="24"/>
          <w:lang w:eastAsia="it-IT"/>
        </w:rPr>
        <w:t xml:space="preserve"> </w:t>
      </w:r>
      <w:r w:rsidR="00F95B0F" w:rsidRPr="00FA2478">
        <w:rPr>
          <w:rFonts w:eastAsia="Calibri" w:cstheme="minorHAnsi"/>
          <w:sz w:val="24"/>
          <w:szCs w:val="24"/>
          <w:lang w:eastAsia="it-IT"/>
        </w:rPr>
        <w:t>per il trattamento di segni e sintomi della congiuntivite allergica stagional</w:t>
      </w:r>
      <w:r w:rsidR="003E6B62">
        <w:rPr>
          <w:rFonts w:eastAsia="Calibri" w:cstheme="minorHAnsi"/>
          <w:sz w:val="24"/>
          <w:szCs w:val="24"/>
          <w:lang w:eastAsia="it-IT"/>
        </w:rPr>
        <w:t>e</w:t>
      </w:r>
      <w:r w:rsidR="00F95B0F" w:rsidRPr="00FA2478">
        <w:rPr>
          <w:rFonts w:eastAsia="Calibri" w:cstheme="minorHAnsi"/>
          <w:sz w:val="24"/>
          <w:szCs w:val="24"/>
          <w:lang w:eastAsia="it-IT"/>
        </w:rPr>
        <w:t>.</w:t>
      </w:r>
    </w:p>
    <w:p w14:paraId="4FDE7C45" w14:textId="77777777" w:rsidR="00BB2AF8" w:rsidRPr="00FA2478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b/>
          <w:bCs/>
          <w:color w:val="000000"/>
          <w:sz w:val="24"/>
          <w:szCs w:val="24"/>
          <w:lang w:eastAsia="it-IT"/>
        </w:rPr>
      </w:pPr>
    </w:p>
    <w:p w14:paraId="25523EEE" w14:textId="6EC0036C" w:rsidR="00BB2AF8" w:rsidRPr="00FA2478" w:rsidRDefault="00BB2AF8" w:rsidP="001C15D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  <w:lang w:eastAsia="it-IT"/>
        </w:rPr>
      </w:pPr>
      <w:r w:rsidRPr="00FA2478">
        <w:rPr>
          <w:rFonts w:eastAsia="Calibri" w:cstheme="minorHAnsi"/>
          <w:b/>
          <w:bCs/>
          <w:color w:val="000000"/>
          <w:sz w:val="24"/>
          <w:szCs w:val="24"/>
          <w:lang w:eastAsia="it-IT"/>
        </w:rPr>
        <w:t>2) COME E’</w:t>
      </w:r>
      <w:bookmarkStart w:id="2" w:name="_GoBack"/>
      <w:bookmarkEnd w:id="2"/>
      <w:del w:id="3" w:author="Rovazzani Dario Davide" w:date="2025-11-11T16:52:00Z">
        <w:r w:rsidRPr="00FA2478" w:rsidDel="008F7995">
          <w:rPr>
            <w:rFonts w:eastAsia="Calibri" w:cstheme="minorHAnsi"/>
            <w:b/>
            <w:bCs/>
            <w:color w:val="000000"/>
            <w:sz w:val="24"/>
            <w:szCs w:val="24"/>
            <w:lang w:eastAsia="it-IT"/>
          </w:rPr>
          <w:delText xml:space="preserve"> </w:delText>
        </w:r>
      </w:del>
      <w:r w:rsidRPr="00FA2478">
        <w:rPr>
          <w:rFonts w:eastAsia="Calibri" w:cstheme="minorHAnsi"/>
          <w:b/>
          <w:bCs/>
          <w:color w:val="000000"/>
          <w:sz w:val="24"/>
          <w:szCs w:val="24"/>
          <w:lang w:eastAsia="it-IT"/>
        </w:rPr>
        <w:t xml:space="preserve">PRESCRITTO/USATO </w:t>
      </w:r>
      <w:r w:rsidR="009D2D5A" w:rsidRPr="00FA2478">
        <w:rPr>
          <w:rFonts w:eastAsia="Calibri" w:cstheme="minorHAnsi"/>
          <w:b/>
          <w:color w:val="000000"/>
          <w:sz w:val="24"/>
          <w:szCs w:val="24"/>
          <w:lang w:eastAsia="it-IT"/>
        </w:rPr>
        <w:t>CALMIRA</w:t>
      </w:r>
      <w:r w:rsidR="00D16E55">
        <w:rPr>
          <w:vertAlign w:val="superscript"/>
        </w:rPr>
        <w:t>®</w:t>
      </w:r>
      <w:r w:rsidRPr="00FA2478">
        <w:rPr>
          <w:rFonts w:eastAsia="Calibri" w:cstheme="minorHAnsi"/>
          <w:b/>
          <w:bCs/>
          <w:color w:val="000000"/>
          <w:sz w:val="24"/>
          <w:szCs w:val="24"/>
          <w:lang w:eastAsia="it-IT"/>
        </w:rPr>
        <w:t>?</w:t>
      </w:r>
    </w:p>
    <w:p w14:paraId="5A6DA150" w14:textId="55CB7CE5" w:rsidR="001C15DF" w:rsidRPr="00FA2478" w:rsidRDefault="00B6458A" w:rsidP="00BD2D7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FA2478">
        <w:rPr>
          <w:rFonts w:cstheme="minorHAnsi"/>
          <w:sz w:val="24"/>
          <w:szCs w:val="24"/>
        </w:rPr>
        <w:t>CALMIRA</w:t>
      </w:r>
      <w:r w:rsidR="00FE139E">
        <w:rPr>
          <w:vertAlign w:val="superscript"/>
        </w:rPr>
        <w:t>®</w:t>
      </w:r>
      <w:ins w:id="4" w:author="Rovazzani Dario Davide" w:date="2025-11-11T16:51:00Z">
        <w:r w:rsidR="008F7995">
          <w:rPr>
            <w:vertAlign w:val="superscript"/>
          </w:rPr>
          <w:t xml:space="preserve"> </w:t>
        </w:r>
      </w:ins>
      <w:r w:rsidR="001C15DF" w:rsidRPr="00FA2478">
        <w:rPr>
          <w:rFonts w:cstheme="minorHAnsi"/>
          <w:sz w:val="24"/>
          <w:szCs w:val="24"/>
        </w:rPr>
        <w:t>è un medicinale non soggetto a prescrizione medica</w:t>
      </w:r>
      <w:r w:rsidRPr="00FA2478">
        <w:rPr>
          <w:rFonts w:cstheme="minorHAnsi"/>
          <w:sz w:val="24"/>
          <w:szCs w:val="24"/>
        </w:rPr>
        <w:t>.</w:t>
      </w:r>
    </w:p>
    <w:p w14:paraId="40DBF068" w14:textId="77777777" w:rsidR="00BD2D78" w:rsidRPr="00FA2478" w:rsidRDefault="00BD2D78" w:rsidP="00BD2D7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153B5912" w14:textId="67F248CC" w:rsidR="00C96756" w:rsidRPr="00FA2478" w:rsidRDefault="00C96756" w:rsidP="00BD2D7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FA2478">
        <w:rPr>
          <w:rFonts w:cstheme="minorHAnsi"/>
          <w:sz w:val="24"/>
          <w:szCs w:val="24"/>
        </w:rPr>
        <w:t>La dose raccomandata giornaliera negli adulti è di è una goccia nell’occhio/negli occhi, due volte al giorno-mattino e sera, a meno che il medico non dia indicazioni diverse. Instillare CALMIRA</w:t>
      </w:r>
      <w:r w:rsidR="003034B1">
        <w:rPr>
          <w:vertAlign w:val="superscript"/>
        </w:rPr>
        <w:t>®</w:t>
      </w:r>
      <w:r w:rsidR="003034B1">
        <w:rPr>
          <w:spacing w:val="-4"/>
        </w:rPr>
        <w:t xml:space="preserve"> </w:t>
      </w:r>
      <w:r w:rsidRPr="00FA2478">
        <w:rPr>
          <w:rFonts w:cstheme="minorHAnsi"/>
          <w:sz w:val="24"/>
          <w:szCs w:val="24"/>
        </w:rPr>
        <w:t>in entrambi gli occhi solo se così prescritto dal medico. Utilizzare il prodotto per il periodo di tempo specificato dal medico.</w:t>
      </w:r>
    </w:p>
    <w:p w14:paraId="397895A5" w14:textId="77777777" w:rsidR="002D31A2" w:rsidRPr="00FA2478" w:rsidRDefault="002D31A2" w:rsidP="00BD2D7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70FFB038" w14:textId="54DFA615" w:rsidR="004B566E" w:rsidRPr="00FA2478" w:rsidRDefault="004B566E" w:rsidP="004B566E">
      <w:pPr>
        <w:tabs>
          <w:tab w:val="left" w:pos="0"/>
        </w:tabs>
        <w:spacing w:after="0" w:line="240" w:lineRule="auto"/>
        <w:jc w:val="both"/>
        <w:rPr>
          <w:rFonts w:cstheme="minorHAnsi"/>
          <w:sz w:val="24"/>
          <w:szCs w:val="24"/>
        </w:rPr>
      </w:pPr>
      <w:r w:rsidRPr="00FA2478">
        <w:rPr>
          <w:rFonts w:cstheme="minorHAnsi"/>
          <w:sz w:val="24"/>
          <w:szCs w:val="24"/>
        </w:rPr>
        <w:t>CALMIRA</w:t>
      </w:r>
      <w:r w:rsidR="00003E49">
        <w:rPr>
          <w:vertAlign w:val="superscript"/>
        </w:rPr>
        <w:t>®</w:t>
      </w:r>
      <w:r w:rsidR="00003E49">
        <w:rPr>
          <w:spacing w:val="-4"/>
        </w:rPr>
        <w:t xml:space="preserve"> </w:t>
      </w:r>
      <w:r w:rsidRPr="00FA2478">
        <w:rPr>
          <w:rFonts w:cstheme="minorHAnsi"/>
          <w:sz w:val="24"/>
          <w:szCs w:val="24"/>
        </w:rPr>
        <w:t xml:space="preserve">può essere utilizzato nei </w:t>
      </w:r>
      <w:r w:rsidR="00DF2A75" w:rsidRPr="00FA2478">
        <w:rPr>
          <w:rFonts w:cstheme="minorHAnsi"/>
          <w:sz w:val="24"/>
          <w:szCs w:val="24"/>
        </w:rPr>
        <w:t xml:space="preserve">bambini </w:t>
      </w:r>
      <w:r w:rsidRPr="00FA2478">
        <w:rPr>
          <w:rFonts w:cstheme="minorHAnsi"/>
          <w:sz w:val="24"/>
          <w:szCs w:val="24"/>
        </w:rPr>
        <w:t>(dai 3 anni in su) e ne</w:t>
      </w:r>
      <w:r w:rsidR="00DF2A75" w:rsidRPr="00FA2478">
        <w:rPr>
          <w:rFonts w:cstheme="minorHAnsi"/>
          <w:sz w:val="24"/>
          <w:szCs w:val="24"/>
        </w:rPr>
        <w:t xml:space="preserve">gli </w:t>
      </w:r>
      <w:r w:rsidRPr="00FA2478">
        <w:rPr>
          <w:rFonts w:cstheme="minorHAnsi"/>
          <w:sz w:val="24"/>
          <w:szCs w:val="24"/>
        </w:rPr>
        <w:t xml:space="preserve">anziani alla stessa dose utilizzata per gli adulti. </w:t>
      </w:r>
    </w:p>
    <w:p w14:paraId="48257A81" w14:textId="77777777" w:rsidR="004B566E" w:rsidRPr="00FA2478" w:rsidRDefault="004B566E" w:rsidP="00BD2D7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449234C5" w14:textId="22F343A8" w:rsidR="00C96756" w:rsidRPr="00FA2478" w:rsidRDefault="002D31A2" w:rsidP="00BD2D7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FA2478">
        <w:rPr>
          <w:rFonts w:cstheme="minorHAnsi"/>
          <w:sz w:val="24"/>
          <w:szCs w:val="24"/>
        </w:rPr>
        <w:t>CALMIRA</w:t>
      </w:r>
      <w:r w:rsidR="00003E49">
        <w:rPr>
          <w:vertAlign w:val="superscript"/>
        </w:rPr>
        <w:t>®</w:t>
      </w:r>
      <w:r w:rsidR="00003E49">
        <w:rPr>
          <w:spacing w:val="-4"/>
        </w:rPr>
        <w:t xml:space="preserve"> </w:t>
      </w:r>
      <w:r w:rsidR="0047406B" w:rsidRPr="00FA2478">
        <w:rPr>
          <w:rFonts w:cstheme="minorHAnsi"/>
          <w:sz w:val="24"/>
          <w:szCs w:val="24"/>
        </w:rPr>
        <w:t xml:space="preserve">non può essere </w:t>
      </w:r>
      <w:r w:rsidR="00DF2A75" w:rsidRPr="00FA2478">
        <w:rPr>
          <w:rFonts w:cstheme="minorHAnsi"/>
          <w:sz w:val="24"/>
          <w:szCs w:val="24"/>
        </w:rPr>
        <w:t>utilizzato</w:t>
      </w:r>
      <w:r w:rsidR="0047406B" w:rsidRPr="00FA2478">
        <w:rPr>
          <w:rFonts w:cstheme="minorHAnsi"/>
          <w:sz w:val="24"/>
          <w:szCs w:val="24"/>
        </w:rPr>
        <w:t xml:space="preserve"> </w:t>
      </w:r>
      <w:r w:rsidRPr="00FA2478">
        <w:rPr>
          <w:rFonts w:cstheme="minorHAnsi"/>
          <w:sz w:val="24"/>
          <w:szCs w:val="24"/>
        </w:rPr>
        <w:t xml:space="preserve">in bambini di età inferiore ai 3 anni </w:t>
      </w:r>
      <w:r w:rsidR="002D5B00" w:rsidRPr="00FA2478">
        <w:rPr>
          <w:rFonts w:cstheme="minorHAnsi"/>
          <w:sz w:val="24"/>
          <w:szCs w:val="24"/>
        </w:rPr>
        <w:t>in quanto non sono disponibili dati sull’uso in questa fascia di età.</w:t>
      </w:r>
    </w:p>
    <w:p w14:paraId="725FA40C" w14:textId="77777777" w:rsidR="00F96473" w:rsidRPr="00FA2478" w:rsidRDefault="00F96473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  <w:lang w:eastAsia="it-IT"/>
        </w:rPr>
      </w:pPr>
    </w:p>
    <w:p w14:paraId="5A254D87" w14:textId="097947C6" w:rsidR="00BB2AF8" w:rsidRPr="00FA2478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  <w:lang w:eastAsia="it-IT"/>
        </w:rPr>
      </w:pPr>
      <w:r w:rsidRPr="00FA2478">
        <w:rPr>
          <w:rFonts w:eastAsia="Calibri" w:cstheme="minorHAnsi"/>
          <w:b/>
          <w:bCs/>
          <w:color w:val="000000"/>
          <w:sz w:val="24"/>
          <w:szCs w:val="24"/>
          <w:lang w:eastAsia="it-IT"/>
        </w:rPr>
        <w:t xml:space="preserve">3) COME FUNZIONA </w:t>
      </w:r>
      <w:r w:rsidR="009D2D5A" w:rsidRPr="00FA2478">
        <w:rPr>
          <w:rFonts w:eastAsia="Calibri" w:cstheme="minorHAnsi"/>
          <w:b/>
          <w:color w:val="000000"/>
          <w:sz w:val="24"/>
          <w:szCs w:val="24"/>
          <w:lang w:eastAsia="it-IT"/>
        </w:rPr>
        <w:t>CALMIRA</w:t>
      </w:r>
      <w:r w:rsidR="009B50E4">
        <w:rPr>
          <w:vertAlign w:val="superscript"/>
        </w:rPr>
        <w:t>®</w:t>
      </w:r>
      <w:r w:rsidRPr="00FA2478">
        <w:rPr>
          <w:rFonts w:eastAsia="Calibri" w:cstheme="minorHAnsi"/>
          <w:b/>
          <w:bCs/>
          <w:color w:val="000000"/>
          <w:sz w:val="24"/>
          <w:szCs w:val="24"/>
          <w:lang w:eastAsia="it-IT"/>
        </w:rPr>
        <w:t xml:space="preserve">? </w:t>
      </w:r>
    </w:p>
    <w:p w14:paraId="270D7D95" w14:textId="6DB547B2" w:rsidR="00BB2AF8" w:rsidRPr="00FA2478" w:rsidRDefault="009D2D5A" w:rsidP="00BB2AF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FA2478">
        <w:rPr>
          <w:rFonts w:cstheme="minorHAnsi"/>
          <w:sz w:val="24"/>
          <w:szCs w:val="24"/>
        </w:rPr>
        <w:t>CALMIRA</w:t>
      </w:r>
      <w:r w:rsidR="00003E49">
        <w:rPr>
          <w:vertAlign w:val="superscript"/>
        </w:rPr>
        <w:t>®</w:t>
      </w:r>
      <w:r w:rsidR="00BB2AF8" w:rsidRPr="00FA2478">
        <w:rPr>
          <w:rFonts w:cstheme="minorHAnsi"/>
          <w:sz w:val="24"/>
          <w:szCs w:val="24"/>
        </w:rPr>
        <w:t xml:space="preserve">, </w:t>
      </w:r>
      <w:r w:rsidR="00CC5622" w:rsidRPr="00FA2478">
        <w:rPr>
          <w:rFonts w:cstheme="minorHAnsi"/>
          <w:sz w:val="24"/>
          <w:szCs w:val="24"/>
        </w:rPr>
        <w:t xml:space="preserve">il cui codice ATC è S01GX09 contiene il principio attivo OLOPATADINA </w:t>
      </w:r>
      <w:r w:rsidR="00D13710">
        <w:rPr>
          <w:rFonts w:cstheme="minorHAnsi"/>
          <w:sz w:val="24"/>
          <w:szCs w:val="24"/>
        </w:rPr>
        <w:t xml:space="preserve">CLORIDRATO </w:t>
      </w:r>
      <w:r w:rsidR="00CC5622" w:rsidRPr="00FA2478">
        <w:rPr>
          <w:rFonts w:cstheme="minorHAnsi"/>
          <w:sz w:val="24"/>
          <w:szCs w:val="24"/>
        </w:rPr>
        <w:t>che appartiene alla classe degli antiallergici/antistaminici e agisce riducendo l'intensità della reazione allergica.</w:t>
      </w:r>
      <w:r w:rsidR="00BB2AF8" w:rsidRPr="00FA2478">
        <w:rPr>
          <w:rFonts w:cstheme="minorHAnsi"/>
          <w:color w:val="000000"/>
          <w:sz w:val="24"/>
          <w:szCs w:val="24"/>
          <w:shd w:val="clear" w:color="auto" w:fill="FFFFFF"/>
        </w:rPr>
        <w:br/>
      </w:r>
    </w:p>
    <w:p w14:paraId="4B9774CD" w14:textId="65F96B0A" w:rsidR="00BB2AF8" w:rsidRPr="00FA2478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b/>
          <w:bCs/>
          <w:sz w:val="24"/>
          <w:szCs w:val="24"/>
          <w:lang w:eastAsia="it-IT"/>
        </w:rPr>
      </w:pPr>
      <w:r w:rsidRPr="00FA2478">
        <w:rPr>
          <w:rFonts w:eastAsia="Calibri" w:cstheme="minorHAnsi"/>
          <w:b/>
          <w:bCs/>
          <w:sz w:val="24"/>
          <w:szCs w:val="24"/>
          <w:lang w:eastAsia="it-IT"/>
        </w:rPr>
        <w:t xml:space="preserve">4) COME È STATO STUDIATO </w:t>
      </w:r>
      <w:r w:rsidR="009D2D5A" w:rsidRPr="00FA2478">
        <w:rPr>
          <w:rFonts w:eastAsia="Calibri" w:cstheme="minorHAnsi"/>
          <w:b/>
          <w:color w:val="000000"/>
          <w:sz w:val="24"/>
          <w:szCs w:val="24"/>
          <w:lang w:eastAsia="it-IT"/>
        </w:rPr>
        <w:t>CALMIRA</w:t>
      </w:r>
      <w:r w:rsidR="009B50E4">
        <w:rPr>
          <w:vertAlign w:val="superscript"/>
        </w:rPr>
        <w:t>®</w:t>
      </w:r>
      <w:r w:rsidRPr="00FA2478">
        <w:rPr>
          <w:rFonts w:eastAsia="Calibri" w:cstheme="minorHAnsi"/>
          <w:b/>
          <w:bCs/>
          <w:sz w:val="24"/>
          <w:szCs w:val="24"/>
          <w:lang w:eastAsia="it-IT"/>
        </w:rPr>
        <w:t xml:space="preserve">? </w:t>
      </w:r>
    </w:p>
    <w:p w14:paraId="037543FD" w14:textId="69773734" w:rsidR="00112B76" w:rsidRPr="00FA2478" w:rsidRDefault="009D2D5A" w:rsidP="00112B76">
      <w:pPr>
        <w:widowControl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  <w:lang w:eastAsia="it-IT"/>
        </w:rPr>
      </w:pPr>
      <w:r w:rsidRPr="00FA2478">
        <w:rPr>
          <w:rFonts w:eastAsia="Calibri" w:cstheme="minorHAnsi"/>
          <w:color w:val="000000"/>
          <w:sz w:val="24"/>
          <w:szCs w:val="24"/>
          <w:lang w:eastAsia="it-IT"/>
        </w:rPr>
        <w:t>CALMIRA</w:t>
      </w:r>
      <w:r w:rsidR="00D16E55">
        <w:rPr>
          <w:vertAlign w:val="superscript"/>
        </w:rPr>
        <w:t>®</w:t>
      </w:r>
      <w:r w:rsidR="00D16E55">
        <w:rPr>
          <w:spacing w:val="-4"/>
        </w:rPr>
        <w:t xml:space="preserve"> </w:t>
      </w:r>
      <w:r w:rsidR="00F76F77" w:rsidRPr="00FA2478">
        <w:rPr>
          <w:rFonts w:eastAsia="Calibri" w:cstheme="minorHAnsi"/>
          <w:color w:val="000000"/>
          <w:sz w:val="24"/>
          <w:szCs w:val="24"/>
          <w:lang w:eastAsia="it-IT"/>
        </w:rPr>
        <w:t xml:space="preserve">è un “medicinale generico ibrido” ed è considerato </w:t>
      </w:r>
      <w:r w:rsidR="00387CA8" w:rsidRPr="00FA2478">
        <w:rPr>
          <w:rFonts w:eastAsia="Calibri" w:cstheme="minorHAnsi"/>
          <w:color w:val="000000"/>
          <w:sz w:val="24"/>
          <w:szCs w:val="24"/>
          <w:lang w:eastAsia="it-IT"/>
        </w:rPr>
        <w:t xml:space="preserve">terapeuticamente equivalente </w:t>
      </w:r>
      <w:r w:rsidR="00F76F77" w:rsidRPr="00FA2478">
        <w:rPr>
          <w:rFonts w:eastAsia="Calibri" w:cstheme="minorHAnsi"/>
          <w:color w:val="000000"/>
          <w:sz w:val="24"/>
          <w:szCs w:val="24"/>
          <w:lang w:eastAsia="it-IT"/>
        </w:rPr>
        <w:t xml:space="preserve">al medicinale di riferimento </w:t>
      </w:r>
      <w:r w:rsidR="00AA6D5B" w:rsidRPr="00FA2478">
        <w:rPr>
          <w:rFonts w:eastAsia="Calibri" w:cstheme="minorHAnsi"/>
          <w:color w:val="000000"/>
          <w:sz w:val="24"/>
          <w:szCs w:val="24"/>
          <w:lang w:eastAsia="it-IT"/>
        </w:rPr>
        <w:t>OPATANOL</w:t>
      </w:r>
      <w:r w:rsidR="00F76F77" w:rsidRPr="00FA2478">
        <w:rPr>
          <w:rFonts w:eastAsia="Calibri" w:cstheme="minorHAnsi"/>
          <w:color w:val="000000"/>
          <w:sz w:val="24"/>
          <w:szCs w:val="24"/>
          <w:lang w:eastAsia="it-IT"/>
        </w:rPr>
        <w:t>, quindi con lo stesso rapporto rischio/beneficio.</w:t>
      </w:r>
    </w:p>
    <w:p w14:paraId="44BDF908" w14:textId="77777777" w:rsidR="003238CF" w:rsidRPr="00FA2478" w:rsidRDefault="003238CF" w:rsidP="00112B76">
      <w:pPr>
        <w:widowControl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  <w:lang w:eastAsia="it-IT"/>
        </w:rPr>
      </w:pPr>
    </w:p>
    <w:p w14:paraId="5C30561C" w14:textId="1D8DC86B" w:rsidR="004D52EC" w:rsidRPr="00FA2478" w:rsidRDefault="00EB4398" w:rsidP="00A22420">
      <w:pPr>
        <w:widowControl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  <w:lang w:eastAsia="it-IT"/>
        </w:rPr>
      </w:pPr>
      <w:r w:rsidRPr="00FA2478">
        <w:rPr>
          <w:rFonts w:eastAsia="Calibri" w:cstheme="minorHAnsi"/>
          <w:color w:val="000000"/>
          <w:sz w:val="24"/>
          <w:szCs w:val="24"/>
          <w:lang w:eastAsia="it-IT"/>
        </w:rPr>
        <w:t xml:space="preserve">Poiché </w:t>
      </w:r>
      <w:r w:rsidR="009D2D5A" w:rsidRPr="00FA2478">
        <w:rPr>
          <w:rFonts w:eastAsia="Calibri" w:cstheme="minorHAnsi"/>
          <w:color w:val="000000"/>
          <w:sz w:val="24"/>
          <w:szCs w:val="24"/>
          <w:lang w:eastAsia="it-IT"/>
        </w:rPr>
        <w:t>CALMIRA</w:t>
      </w:r>
      <w:r w:rsidR="009B50E4">
        <w:rPr>
          <w:vertAlign w:val="superscript"/>
        </w:rPr>
        <w:t>®</w:t>
      </w:r>
      <w:r w:rsidR="009B50E4">
        <w:rPr>
          <w:spacing w:val="-4"/>
        </w:rPr>
        <w:t xml:space="preserve"> </w:t>
      </w:r>
      <w:r w:rsidRPr="00FA2478">
        <w:rPr>
          <w:rFonts w:eastAsia="Calibri" w:cstheme="minorHAnsi"/>
          <w:color w:val="000000"/>
          <w:sz w:val="24"/>
          <w:szCs w:val="24"/>
          <w:lang w:eastAsia="it-IT"/>
        </w:rPr>
        <w:t xml:space="preserve">è un “medicinale generico ibrido” del medicinale </w:t>
      </w:r>
      <w:r w:rsidR="00811B01" w:rsidRPr="00FA2478">
        <w:rPr>
          <w:rFonts w:eastAsia="Calibri" w:cstheme="minorHAnsi"/>
          <w:color w:val="000000"/>
          <w:sz w:val="24"/>
          <w:szCs w:val="24"/>
          <w:lang w:eastAsia="it-IT"/>
        </w:rPr>
        <w:t>d</w:t>
      </w:r>
      <w:r w:rsidRPr="00FA2478">
        <w:rPr>
          <w:rFonts w:eastAsia="Calibri" w:cstheme="minorHAnsi"/>
          <w:color w:val="000000"/>
          <w:sz w:val="24"/>
          <w:szCs w:val="24"/>
          <w:lang w:eastAsia="it-IT"/>
        </w:rPr>
        <w:t xml:space="preserve">i riferimento </w:t>
      </w:r>
      <w:r w:rsidR="00F81D94" w:rsidRPr="00FA2478">
        <w:rPr>
          <w:rFonts w:eastAsia="Calibri" w:cstheme="minorHAnsi"/>
          <w:color w:val="000000"/>
          <w:sz w:val="24"/>
          <w:szCs w:val="24"/>
          <w:lang w:eastAsia="it-IT"/>
        </w:rPr>
        <w:t>OPATANOL</w:t>
      </w:r>
      <w:r w:rsidRPr="00FA2478">
        <w:rPr>
          <w:rFonts w:eastAsia="Calibri" w:cstheme="minorHAnsi"/>
          <w:color w:val="000000"/>
          <w:sz w:val="24"/>
          <w:szCs w:val="24"/>
          <w:lang w:eastAsia="it-IT"/>
        </w:rPr>
        <w:t>, c</w:t>
      </w:r>
      <w:r w:rsidR="00F76F77" w:rsidRPr="00FA2478">
        <w:rPr>
          <w:rFonts w:eastAsia="Calibri" w:cstheme="minorHAnsi"/>
          <w:color w:val="000000"/>
          <w:sz w:val="24"/>
          <w:szCs w:val="24"/>
          <w:lang w:eastAsia="it-IT"/>
        </w:rPr>
        <w:t>onten</w:t>
      </w:r>
      <w:r w:rsidR="001334B1" w:rsidRPr="00FA2478">
        <w:rPr>
          <w:rFonts w:eastAsia="Calibri" w:cstheme="minorHAnsi"/>
          <w:color w:val="000000"/>
          <w:sz w:val="24"/>
          <w:szCs w:val="24"/>
          <w:lang w:eastAsia="it-IT"/>
        </w:rPr>
        <w:t>ente lo stesso principio attivo</w:t>
      </w:r>
      <w:r w:rsidR="00FF50B2" w:rsidRPr="00FA2478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="004D52EC" w:rsidRPr="00FA2478">
        <w:rPr>
          <w:rFonts w:eastAsia="Calibri" w:cstheme="minorHAnsi"/>
          <w:color w:val="000000"/>
          <w:sz w:val="24"/>
          <w:szCs w:val="24"/>
          <w:lang w:eastAsia="it-IT"/>
        </w:rPr>
        <w:t>alla stessa concentrazione</w:t>
      </w:r>
      <w:r w:rsidR="0094292B" w:rsidRPr="00FA2478">
        <w:rPr>
          <w:rFonts w:eastAsia="Calibri" w:cstheme="minorHAnsi"/>
          <w:color w:val="000000"/>
          <w:sz w:val="24"/>
          <w:szCs w:val="24"/>
          <w:lang w:eastAsia="it-IT"/>
        </w:rPr>
        <w:t>,</w:t>
      </w:r>
      <w:r w:rsidR="00466753" w:rsidRPr="00FA2478">
        <w:rPr>
          <w:rFonts w:eastAsia="Calibri" w:cstheme="minorHAnsi"/>
          <w:color w:val="000000"/>
          <w:sz w:val="24"/>
          <w:szCs w:val="24"/>
          <w:lang w:eastAsia="it-IT"/>
        </w:rPr>
        <w:t xml:space="preserve"> con composizione equivalente</w:t>
      </w:r>
      <w:r w:rsidR="00441071" w:rsidRPr="00FA2478">
        <w:rPr>
          <w:rFonts w:eastAsia="Calibri" w:cstheme="minorHAnsi"/>
          <w:color w:val="000000"/>
          <w:sz w:val="24"/>
          <w:szCs w:val="24"/>
          <w:lang w:eastAsia="it-IT"/>
        </w:rPr>
        <w:t>,</w:t>
      </w:r>
      <w:r w:rsidRPr="00FA2478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="00981F03" w:rsidRPr="00FA2478">
        <w:rPr>
          <w:rFonts w:eastAsia="Calibri" w:cstheme="minorHAnsi"/>
          <w:color w:val="000000"/>
          <w:sz w:val="24"/>
          <w:szCs w:val="24"/>
          <w:lang w:eastAsia="it-IT"/>
        </w:rPr>
        <w:t>e</w:t>
      </w:r>
      <w:r w:rsidR="00A22420" w:rsidRPr="00FA2478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="00A22420" w:rsidRPr="00FA2478">
        <w:rPr>
          <w:rFonts w:cstheme="minorHAnsi"/>
          <w:sz w:val="24"/>
          <w:szCs w:val="24"/>
        </w:rPr>
        <w:t xml:space="preserve">considerando che </w:t>
      </w:r>
      <w:r w:rsidR="00981F03" w:rsidRPr="00FA2478">
        <w:rPr>
          <w:rFonts w:cstheme="minorHAnsi"/>
          <w:sz w:val="24"/>
          <w:szCs w:val="24"/>
        </w:rPr>
        <w:t xml:space="preserve">sono stati </w:t>
      </w:r>
      <w:r w:rsidR="00674C80" w:rsidRPr="00FA2478">
        <w:rPr>
          <w:rFonts w:cstheme="minorHAnsi"/>
          <w:sz w:val="24"/>
          <w:szCs w:val="24"/>
        </w:rPr>
        <w:t>forniti dati</w:t>
      </w:r>
      <w:r w:rsidR="00981F03" w:rsidRPr="00FA2478">
        <w:rPr>
          <w:rFonts w:cstheme="minorHAnsi"/>
          <w:sz w:val="24"/>
          <w:szCs w:val="24"/>
        </w:rPr>
        <w:t xml:space="preserve"> comparativi di equivalenza farmaceutica per dimostrare </w:t>
      </w:r>
      <w:r w:rsidR="00981F03" w:rsidRPr="00FA2478">
        <w:rPr>
          <w:rFonts w:eastAsia="Calibri" w:cstheme="minorHAnsi"/>
          <w:color w:val="000000"/>
          <w:sz w:val="24"/>
          <w:szCs w:val="24"/>
          <w:lang w:eastAsia="it-IT"/>
        </w:rPr>
        <w:t>l’efficacia e la sicurezza rispetto al prodotto di riferimento</w:t>
      </w:r>
      <w:r w:rsidR="00981F03" w:rsidRPr="00FA2478">
        <w:rPr>
          <w:rFonts w:cstheme="minorHAnsi"/>
          <w:sz w:val="24"/>
          <w:szCs w:val="24"/>
        </w:rPr>
        <w:t>, non è stato necessario effettuare ulteriori prove cliniche di confronto con il medicinale di riferimento</w:t>
      </w:r>
      <w:r w:rsidR="00981F03" w:rsidRPr="00FA2478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="00D97098">
        <w:rPr>
          <w:rFonts w:eastAsia="Calibri" w:cstheme="minorHAnsi"/>
          <w:color w:val="000000"/>
          <w:sz w:val="24"/>
          <w:szCs w:val="24"/>
          <w:lang w:eastAsia="it-IT"/>
        </w:rPr>
        <w:t>i</w:t>
      </w:r>
      <w:r w:rsidR="00981F03" w:rsidRPr="00FA2478">
        <w:rPr>
          <w:rFonts w:eastAsia="Calibri" w:cstheme="minorHAnsi"/>
          <w:color w:val="000000"/>
          <w:sz w:val="24"/>
          <w:szCs w:val="24"/>
          <w:lang w:eastAsia="it-IT"/>
        </w:rPr>
        <w:t>n accordo alle linee guida applicabili</w:t>
      </w:r>
      <w:r w:rsidR="00A22420" w:rsidRPr="00FA2478">
        <w:rPr>
          <w:rFonts w:eastAsia="Calibri" w:cstheme="minorHAnsi"/>
          <w:color w:val="000000"/>
          <w:sz w:val="24"/>
          <w:szCs w:val="24"/>
          <w:lang w:eastAsia="it-IT"/>
        </w:rPr>
        <w:t>.</w:t>
      </w:r>
    </w:p>
    <w:p w14:paraId="6C6C218C" w14:textId="77777777" w:rsidR="00FF50B2" w:rsidRPr="00FA2478" w:rsidRDefault="00FF50B2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</w:p>
    <w:p w14:paraId="586ACECB" w14:textId="7ECA57A9" w:rsidR="00BB2AF8" w:rsidRPr="00FA2478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  <w:r w:rsidRPr="00FA2478">
        <w:rPr>
          <w:rFonts w:eastAsia="Calibri" w:cstheme="minorHAnsi"/>
          <w:b/>
          <w:bCs/>
          <w:sz w:val="24"/>
          <w:szCs w:val="24"/>
          <w:lang w:eastAsia="it-IT"/>
        </w:rPr>
        <w:t xml:space="preserve">5) QUAL È IL RAPPORTO BENEFICIO/RISCHIO DI </w:t>
      </w:r>
      <w:r w:rsidR="009D2D5A" w:rsidRPr="00FA2478">
        <w:rPr>
          <w:rFonts w:eastAsia="Calibri" w:cstheme="minorHAnsi"/>
          <w:b/>
          <w:color w:val="000000"/>
          <w:sz w:val="24"/>
          <w:szCs w:val="24"/>
          <w:lang w:eastAsia="it-IT"/>
        </w:rPr>
        <w:t>CALMIRA</w:t>
      </w:r>
      <w:r w:rsidR="00B00F1D">
        <w:rPr>
          <w:vertAlign w:val="superscript"/>
        </w:rPr>
        <w:t>®</w:t>
      </w:r>
      <w:r w:rsidRPr="00FA2478">
        <w:rPr>
          <w:rFonts w:eastAsia="Calibri" w:cstheme="minorHAnsi"/>
          <w:b/>
          <w:sz w:val="24"/>
          <w:szCs w:val="24"/>
          <w:lang w:eastAsia="it-IT"/>
        </w:rPr>
        <w:t>?</w:t>
      </w:r>
      <w:r w:rsidRPr="00FA2478">
        <w:rPr>
          <w:rFonts w:eastAsia="Calibri" w:cstheme="minorHAnsi"/>
          <w:sz w:val="24"/>
          <w:szCs w:val="24"/>
          <w:lang w:eastAsia="it-IT"/>
        </w:rPr>
        <w:t xml:space="preserve"> </w:t>
      </w:r>
    </w:p>
    <w:p w14:paraId="1E2449C9" w14:textId="634E7461" w:rsidR="00FF50B2" w:rsidRPr="00FA2478" w:rsidRDefault="009D2D5A" w:rsidP="00FF50B2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  <w:r w:rsidRPr="00FA2478">
        <w:rPr>
          <w:rFonts w:eastAsia="Calibri" w:cstheme="minorHAnsi"/>
          <w:color w:val="000000"/>
          <w:sz w:val="24"/>
          <w:szCs w:val="24"/>
          <w:lang w:eastAsia="it-IT"/>
        </w:rPr>
        <w:t>CALMIRA</w:t>
      </w:r>
      <w:r w:rsidR="00D16E55">
        <w:rPr>
          <w:vertAlign w:val="superscript"/>
        </w:rPr>
        <w:t>®</w:t>
      </w:r>
      <w:r w:rsidR="00D16E55">
        <w:rPr>
          <w:spacing w:val="-4"/>
        </w:rPr>
        <w:t xml:space="preserve"> </w:t>
      </w:r>
      <w:r w:rsidR="00FF50B2" w:rsidRPr="00FA2478">
        <w:rPr>
          <w:rFonts w:eastAsia="Calibri" w:cstheme="minorHAnsi"/>
          <w:sz w:val="24"/>
          <w:szCs w:val="24"/>
          <w:lang w:eastAsia="it-IT"/>
        </w:rPr>
        <w:t>è un medicinale equivalente/essenzialmente simile al medicinale di riferimento; pertanto, i suoi benefici e rischi sono sovrapponibili a quelli del medicinale di riferimento.</w:t>
      </w:r>
    </w:p>
    <w:p w14:paraId="0E4D84AF" w14:textId="77777777" w:rsidR="00BB2AF8" w:rsidRPr="00FA2478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</w:p>
    <w:p w14:paraId="4EE7D68F" w14:textId="53D3A054" w:rsidR="00BB2AF8" w:rsidRPr="00FA2478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  <w:r w:rsidRPr="00FA2478">
        <w:rPr>
          <w:rFonts w:eastAsia="Calibri" w:cstheme="minorHAnsi"/>
          <w:b/>
          <w:bCs/>
          <w:sz w:val="24"/>
          <w:szCs w:val="24"/>
          <w:lang w:eastAsia="it-IT"/>
        </w:rPr>
        <w:t xml:space="preserve">6) PERCHE’ </w:t>
      </w:r>
      <w:r w:rsidR="009D2D5A" w:rsidRPr="00FA2478">
        <w:rPr>
          <w:rFonts w:eastAsia="Calibri" w:cstheme="minorHAnsi"/>
          <w:b/>
          <w:color w:val="000000"/>
          <w:sz w:val="24"/>
          <w:szCs w:val="24"/>
          <w:lang w:eastAsia="it-IT"/>
        </w:rPr>
        <w:t>CALMIRA</w:t>
      </w:r>
      <w:r w:rsidR="00B00F1D">
        <w:rPr>
          <w:vertAlign w:val="superscript"/>
        </w:rPr>
        <w:t>®</w:t>
      </w:r>
      <w:r w:rsidR="007170D7" w:rsidRPr="00FA2478">
        <w:rPr>
          <w:rFonts w:eastAsia="Calibri" w:cstheme="minorHAnsi"/>
          <w:b/>
          <w:color w:val="000000"/>
          <w:sz w:val="24"/>
          <w:szCs w:val="24"/>
          <w:lang w:eastAsia="it-IT"/>
        </w:rPr>
        <w:t xml:space="preserve"> </w:t>
      </w:r>
      <w:r w:rsidR="00FF50B2" w:rsidRPr="00FA2478">
        <w:rPr>
          <w:rFonts w:eastAsia="Calibri" w:cstheme="minorHAnsi"/>
          <w:b/>
          <w:bCs/>
          <w:sz w:val="24"/>
          <w:szCs w:val="24"/>
          <w:lang w:eastAsia="it-IT"/>
        </w:rPr>
        <w:t>È</w:t>
      </w:r>
      <w:r w:rsidR="00FF50B2" w:rsidRPr="00FA2478" w:rsidDel="00FF50B2">
        <w:rPr>
          <w:rFonts w:eastAsia="Calibri" w:cstheme="minorHAnsi"/>
          <w:b/>
          <w:bCs/>
          <w:sz w:val="24"/>
          <w:szCs w:val="24"/>
          <w:lang w:eastAsia="it-IT"/>
        </w:rPr>
        <w:t xml:space="preserve"> </w:t>
      </w:r>
      <w:r w:rsidRPr="00FA2478">
        <w:rPr>
          <w:rFonts w:eastAsia="Calibri" w:cstheme="minorHAnsi"/>
          <w:b/>
          <w:bCs/>
          <w:sz w:val="24"/>
          <w:szCs w:val="24"/>
          <w:lang w:eastAsia="it-IT"/>
        </w:rPr>
        <w:t xml:space="preserve">STATO APPROVATO? </w:t>
      </w:r>
    </w:p>
    <w:p w14:paraId="2F1F1380" w14:textId="53F3BB83" w:rsidR="00BB2AF8" w:rsidRPr="00FA2478" w:rsidRDefault="000C1389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  <w:r w:rsidRPr="00FA2478">
        <w:rPr>
          <w:rFonts w:eastAsia="Calibri" w:cstheme="minorHAnsi"/>
          <w:sz w:val="24"/>
          <w:szCs w:val="24"/>
          <w:lang w:eastAsia="it-IT"/>
        </w:rPr>
        <w:t>A seguito dell’istruttoria condotta d</w:t>
      </w:r>
      <w:r w:rsidR="00330DFA" w:rsidRPr="00FA2478">
        <w:rPr>
          <w:rFonts w:eastAsia="Calibri" w:cstheme="minorHAnsi"/>
          <w:sz w:val="24"/>
          <w:szCs w:val="24"/>
          <w:lang w:eastAsia="it-IT"/>
        </w:rPr>
        <w:t>a</w:t>
      </w:r>
      <w:r w:rsidRPr="00FA2478">
        <w:rPr>
          <w:rFonts w:eastAsia="Calibri" w:cstheme="minorHAnsi"/>
          <w:sz w:val="24"/>
          <w:szCs w:val="24"/>
          <w:lang w:eastAsia="it-IT"/>
        </w:rPr>
        <w:t>ll’AIFA</w:t>
      </w:r>
      <w:r w:rsidR="00BB2AF8" w:rsidRPr="00FA2478">
        <w:rPr>
          <w:rFonts w:eastAsia="Calibri" w:cstheme="minorHAnsi"/>
          <w:sz w:val="24"/>
          <w:szCs w:val="24"/>
          <w:lang w:eastAsia="it-IT"/>
        </w:rPr>
        <w:t xml:space="preserve">, conformemente ai requisiti della normativa vigente, come nel caso del medicinale di riferimento, i benefici di </w:t>
      </w:r>
      <w:r w:rsidR="009D2D5A" w:rsidRPr="00FA2478">
        <w:rPr>
          <w:rFonts w:eastAsia="Calibri" w:cstheme="minorHAnsi"/>
          <w:color w:val="000000"/>
          <w:sz w:val="24"/>
          <w:szCs w:val="24"/>
          <w:lang w:eastAsia="it-IT"/>
        </w:rPr>
        <w:t>CALMIRA</w:t>
      </w:r>
      <w:r w:rsidR="00B00F1D">
        <w:rPr>
          <w:vertAlign w:val="superscript"/>
        </w:rPr>
        <w:t>®</w:t>
      </w:r>
      <w:r w:rsidR="00B00F1D">
        <w:rPr>
          <w:spacing w:val="-4"/>
        </w:rPr>
        <w:t xml:space="preserve"> </w:t>
      </w:r>
      <w:r w:rsidR="00BB2AF8" w:rsidRPr="00FA2478">
        <w:rPr>
          <w:rFonts w:eastAsia="Calibri" w:cstheme="minorHAnsi"/>
          <w:sz w:val="24"/>
          <w:szCs w:val="24"/>
          <w:lang w:eastAsia="it-IT"/>
        </w:rPr>
        <w:t>sono superiori ai rischi individuati. L</w:t>
      </w:r>
      <w:r w:rsidR="0093170A">
        <w:rPr>
          <w:rFonts w:eastAsia="Calibri" w:cstheme="minorHAnsi"/>
          <w:sz w:val="24"/>
          <w:szCs w:val="24"/>
          <w:lang w:eastAsia="it-IT"/>
        </w:rPr>
        <w:t>’</w:t>
      </w:r>
      <w:r w:rsidR="00F61CF9" w:rsidRPr="00FA2478">
        <w:rPr>
          <w:rFonts w:eastAsia="Calibri" w:cstheme="minorHAnsi"/>
          <w:sz w:val="24"/>
          <w:szCs w:val="24"/>
          <w:lang w:eastAsia="it-IT"/>
        </w:rPr>
        <w:t>AIFA</w:t>
      </w:r>
      <w:r w:rsidR="00353838" w:rsidRPr="00FA2478">
        <w:rPr>
          <w:rFonts w:eastAsia="Calibri" w:cstheme="minorHAnsi"/>
          <w:sz w:val="24"/>
          <w:szCs w:val="24"/>
          <w:lang w:eastAsia="it-IT"/>
        </w:rPr>
        <w:t xml:space="preserve"> </w:t>
      </w:r>
      <w:r w:rsidR="00BB2AF8" w:rsidRPr="00FA2478">
        <w:rPr>
          <w:rFonts w:eastAsia="Calibri" w:cstheme="minorHAnsi"/>
          <w:sz w:val="24"/>
          <w:szCs w:val="24"/>
          <w:lang w:eastAsia="it-IT"/>
        </w:rPr>
        <w:t>ha, inoltre, definito le modalità di prescrizione di cui al punto 2) di questo Riassunto e la classe di rimborsabilità del medicinale</w:t>
      </w:r>
      <w:r w:rsidR="00364CA7" w:rsidRPr="00FA2478">
        <w:rPr>
          <w:rFonts w:eastAsia="Calibri" w:cstheme="minorHAnsi"/>
          <w:sz w:val="24"/>
          <w:szCs w:val="24"/>
          <w:lang w:eastAsia="it-IT"/>
        </w:rPr>
        <w:t xml:space="preserve"> (C).</w:t>
      </w:r>
      <w:r w:rsidR="007170D7" w:rsidRPr="00FA2478">
        <w:rPr>
          <w:rFonts w:eastAsia="Calibri" w:cstheme="minorHAnsi"/>
          <w:sz w:val="24"/>
          <w:szCs w:val="24"/>
          <w:lang w:eastAsia="it-IT"/>
        </w:rPr>
        <w:t xml:space="preserve"> </w:t>
      </w:r>
    </w:p>
    <w:p w14:paraId="563BF063" w14:textId="77777777" w:rsidR="004241AC" w:rsidRPr="00FA2478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b/>
          <w:bCs/>
          <w:sz w:val="24"/>
          <w:szCs w:val="24"/>
          <w:lang w:eastAsia="it-IT"/>
        </w:rPr>
      </w:pPr>
    </w:p>
    <w:p w14:paraId="5481EC77" w14:textId="45589F20" w:rsidR="004241AC" w:rsidRPr="00FA2478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  <w:r w:rsidRPr="00FA2478">
        <w:rPr>
          <w:rFonts w:eastAsia="Calibri" w:cstheme="minorHAnsi"/>
          <w:b/>
          <w:bCs/>
          <w:sz w:val="24"/>
          <w:szCs w:val="24"/>
          <w:lang w:eastAsia="it-IT"/>
        </w:rPr>
        <w:t xml:space="preserve">7) QUALI MISURE SONO STATE PRESE PER ASSICURARE LA SICUREZZA E L’EFFICACIA NELL’USO DI </w:t>
      </w:r>
      <w:r w:rsidR="009D2D5A" w:rsidRPr="00FA2478">
        <w:rPr>
          <w:rFonts w:eastAsia="Calibri" w:cstheme="minorHAnsi"/>
          <w:b/>
          <w:color w:val="000000"/>
          <w:sz w:val="24"/>
          <w:szCs w:val="24"/>
          <w:lang w:eastAsia="it-IT"/>
        </w:rPr>
        <w:t>CALMIRA</w:t>
      </w:r>
      <w:r w:rsidR="00D16E55">
        <w:rPr>
          <w:vertAlign w:val="superscript"/>
        </w:rPr>
        <w:t>®</w:t>
      </w:r>
      <w:r w:rsidRPr="00FA2478">
        <w:rPr>
          <w:rFonts w:eastAsia="Calibri" w:cstheme="minorHAnsi"/>
          <w:b/>
          <w:bCs/>
          <w:color w:val="000000"/>
          <w:sz w:val="24"/>
          <w:szCs w:val="24"/>
          <w:lang w:eastAsia="it-IT"/>
        </w:rPr>
        <w:t>?</w:t>
      </w:r>
    </w:p>
    <w:p w14:paraId="17597DA8" w14:textId="1DD9F1AC" w:rsidR="004241AC" w:rsidRPr="00FA2478" w:rsidRDefault="00F85989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  <w:r w:rsidRPr="00FA2478">
        <w:rPr>
          <w:rFonts w:eastAsia="Calibri" w:cstheme="minorHAnsi"/>
          <w:sz w:val="24"/>
          <w:szCs w:val="24"/>
          <w:lang w:eastAsia="it-IT"/>
        </w:rPr>
        <w:t xml:space="preserve">Il titolare </w:t>
      </w:r>
      <w:r w:rsidR="004241AC" w:rsidRPr="00FA2478">
        <w:rPr>
          <w:rFonts w:eastAsia="Calibri" w:cstheme="minorHAnsi"/>
          <w:sz w:val="24"/>
          <w:szCs w:val="24"/>
          <w:lang w:eastAsia="it-IT"/>
        </w:rPr>
        <w:t xml:space="preserve">dell’autorizzazione all’immissione in commercio (AIC) ha presentato un Piano di Gestione del Rischio, in accordo con quanto richiesto dalla Direttiva 2001/83/CE e successivi emendamenti, descrivendo le attività di Farmacovigilanza e gli interventi finalizzati ad identificare, caratterizzare, prevenire o minimizzare i rischi correlati a </w:t>
      </w:r>
      <w:r w:rsidR="009D2D5A" w:rsidRPr="00FA2478">
        <w:rPr>
          <w:rFonts w:eastAsia="Calibri" w:cstheme="minorHAnsi"/>
          <w:color w:val="000000"/>
          <w:sz w:val="24"/>
          <w:szCs w:val="24"/>
          <w:lang w:eastAsia="it-IT"/>
        </w:rPr>
        <w:t>CALMIRA</w:t>
      </w:r>
      <w:r w:rsidR="00B00F1D">
        <w:rPr>
          <w:vertAlign w:val="superscript"/>
        </w:rPr>
        <w:t>®</w:t>
      </w:r>
      <w:r w:rsidR="004241AC" w:rsidRPr="00FA2478">
        <w:rPr>
          <w:rFonts w:eastAsia="Calibri" w:cstheme="minorHAnsi"/>
          <w:sz w:val="24"/>
          <w:szCs w:val="24"/>
          <w:lang w:eastAsia="it-IT"/>
        </w:rPr>
        <w:t>.</w:t>
      </w:r>
    </w:p>
    <w:p w14:paraId="3FBA7CE4" w14:textId="77777777" w:rsidR="00663BCD" w:rsidRPr="00FA2478" w:rsidRDefault="00663BCD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</w:p>
    <w:p w14:paraId="7056153C" w14:textId="267E0F83" w:rsidR="004241AC" w:rsidRPr="00FA2478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  <w:r w:rsidRPr="00FA2478">
        <w:rPr>
          <w:rFonts w:eastAsia="Calibri" w:cstheme="minorHAnsi"/>
          <w:b/>
          <w:bCs/>
          <w:sz w:val="24"/>
          <w:szCs w:val="24"/>
          <w:lang w:eastAsia="it-IT"/>
        </w:rPr>
        <w:t xml:space="preserve">8) ALTRE INFORMAZIONI RELATIVE A </w:t>
      </w:r>
      <w:r w:rsidR="009D2D5A" w:rsidRPr="00FA2478">
        <w:rPr>
          <w:rFonts w:eastAsia="Calibri" w:cstheme="minorHAnsi"/>
          <w:b/>
          <w:color w:val="000000"/>
          <w:sz w:val="24"/>
          <w:szCs w:val="24"/>
          <w:lang w:eastAsia="it-IT"/>
        </w:rPr>
        <w:t>CALMIRA</w:t>
      </w:r>
      <w:r w:rsidR="00B00F1D">
        <w:rPr>
          <w:vertAlign w:val="superscript"/>
        </w:rPr>
        <w:t>®</w:t>
      </w:r>
    </w:p>
    <w:p w14:paraId="317999E8" w14:textId="617294C5" w:rsidR="004241AC" w:rsidRPr="00FA2478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bCs/>
          <w:sz w:val="24"/>
          <w:szCs w:val="24"/>
          <w:lang w:eastAsia="it-IT"/>
        </w:rPr>
      </w:pPr>
      <w:r w:rsidRPr="00FA2478">
        <w:rPr>
          <w:rFonts w:eastAsia="Calibri" w:cstheme="minorHAnsi"/>
          <w:bCs/>
          <w:iCs/>
          <w:sz w:val="24"/>
          <w:szCs w:val="24"/>
          <w:lang w:eastAsia="it-IT"/>
        </w:rPr>
        <w:t xml:space="preserve">Il </w:t>
      </w:r>
      <w:r w:rsidR="000C741D" w:rsidRPr="00FA2478">
        <w:rPr>
          <w:rFonts w:eastAsia="Calibri" w:cstheme="minorHAnsi"/>
          <w:bCs/>
          <w:iCs/>
          <w:sz w:val="24"/>
          <w:szCs w:val="24"/>
          <w:lang w:eastAsia="it-IT"/>
        </w:rPr>
        <w:t>27/05/2025</w:t>
      </w:r>
      <w:r w:rsidRPr="00FA2478">
        <w:rPr>
          <w:rFonts w:eastAsia="Calibri" w:cstheme="minorHAnsi"/>
          <w:bCs/>
          <w:iCs/>
          <w:sz w:val="24"/>
          <w:szCs w:val="24"/>
          <w:lang w:eastAsia="it-IT"/>
        </w:rPr>
        <w:t xml:space="preserve"> l’AIFA ha rilasciato l’autorizzazione all’immissione in commercio di </w:t>
      </w:r>
      <w:r w:rsidR="009D2D5A" w:rsidRPr="00FA2478">
        <w:rPr>
          <w:rFonts w:eastAsia="Calibri" w:cstheme="minorHAnsi"/>
          <w:color w:val="000000"/>
          <w:sz w:val="24"/>
          <w:szCs w:val="24"/>
          <w:lang w:eastAsia="it-IT"/>
        </w:rPr>
        <w:t>CALMIRA</w:t>
      </w:r>
      <w:r w:rsidR="00B00F1D">
        <w:rPr>
          <w:vertAlign w:val="superscript"/>
        </w:rPr>
        <w:t>®</w:t>
      </w:r>
      <w:r w:rsidRPr="00FA2478">
        <w:rPr>
          <w:rFonts w:eastAsia="Calibri" w:cstheme="minorHAnsi"/>
          <w:bCs/>
          <w:sz w:val="24"/>
          <w:szCs w:val="24"/>
          <w:lang w:eastAsia="it-IT"/>
        </w:rPr>
        <w:t xml:space="preserve">. </w:t>
      </w:r>
    </w:p>
    <w:p w14:paraId="21121D8B" w14:textId="77777777" w:rsidR="004E5A39" w:rsidRPr="00FA2478" w:rsidRDefault="004E5A39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</w:p>
    <w:p w14:paraId="4F04232E" w14:textId="77777777" w:rsidR="004E5A39" w:rsidRPr="00FA2478" w:rsidRDefault="004E5A39" w:rsidP="004E5A39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  <w:r w:rsidRPr="00FA2478">
        <w:rPr>
          <w:rFonts w:eastAsia="Calibri" w:cstheme="minorHAnsi"/>
          <w:sz w:val="24"/>
          <w:szCs w:val="24"/>
          <w:lang w:eastAsia="it-IT"/>
        </w:rPr>
        <w:t xml:space="preserve">La Relazione Pubblica di Valutazione completa segue questo Riassunto. </w:t>
      </w:r>
    </w:p>
    <w:p w14:paraId="6CC672B3" w14:textId="2840C4BB" w:rsidR="004241AC" w:rsidRPr="00FA2478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  <w:r w:rsidRPr="00FA2478">
        <w:rPr>
          <w:rFonts w:eastAsia="Calibri" w:cstheme="minorHAnsi"/>
          <w:sz w:val="24"/>
          <w:szCs w:val="24"/>
          <w:lang w:eastAsia="it-IT"/>
        </w:rPr>
        <w:t xml:space="preserve">Per maggiori informazioni riguardo il trattamento con </w:t>
      </w:r>
      <w:r w:rsidR="009D2D5A" w:rsidRPr="00FA2478">
        <w:rPr>
          <w:rFonts w:eastAsia="Calibri" w:cstheme="minorHAnsi"/>
          <w:color w:val="000000"/>
          <w:sz w:val="24"/>
          <w:szCs w:val="24"/>
          <w:lang w:eastAsia="it-IT"/>
        </w:rPr>
        <w:t>CALMIRA</w:t>
      </w:r>
      <w:r w:rsidR="00D16E55">
        <w:rPr>
          <w:vertAlign w:val="superscript"/>
        </w:rPr>
        <w:t>®</w:t>
      </w:r>
      <w:r w:rsidR="00D16E55">
        <w:rPr>
          <w:spacing w:val="-4"/>
        </w:rPr>
        <w:t xml:space="preserve"> </w:t>
      </w:r>
      <w:r w:rsidRPr="00FA2478">
        <w:rPr>
          <w:rFonts w:eastAsia="Calibri" w:cstheme="minorHAnsi"/>
          <w:sz w:val="24"/>
          <w:szCs w:val="24"/>
          <w:lang w:eastAsia="it-IT"/>
        </w:rPr>
        <w:t>si può leggere il foglio illustrativo</w:t>
      </w:r>
      <w:r w:rsidR="00FF50B2" w:rsidRPr="00FA2478">
        <w:rPr>
          <w:rFonts w:eastAsia="Calibri" w:cstheme="minorHAnsi"/>
          <w:sz w:val="24"/>
          <w:szCs w:val="24"/>
          <w:lang w:eastAsia="it-IT"/>
        </w:rPr>
        <w:t>(</w:t>
      </w:r>
      <w:hyperlink r:id="rId9" w:history="1">
        <w:r w:rsidR="00314992" w:rsidRPr="003F58E3">
          <w:rPr>
            <w:rStyle w:val="Collegamentoipertestuale"/>
            <w:rFonts w:eastAsia="Calibri" w:cstheme="minorHAnsi"/>
            <w:sz w:val="24"/>
            <w:szCs w:val="24"/>
            <w:lang w:eastAsia="it-IT"/>
          </w:rPr>
          <w:t>https://medicinali.aifa.gov.it</w:t>
        </w:r>
      </w:hyperlink>
      <w:r w:rsidR="00983038" w:rsidRPr="00FA2478">
        <w:rPr>
          <w:rFonts w:eastAsia="Calibri" w:cstheme="minorHAnsi"/>
          <w:sz w:val="24"/>
          <w:szCs w:val="24"/>
          <w:lang w:eastAsia="it-IT"/>
        </w:rPr>
        <w:t>)</w:t>
      </w:r>
      <w:r w:rsidR="00FF50B2" w:rsidRPr="00FA2478">
        <w:rPr>
          <w:rFonts w:eastAsia="Calibri" w:cstheme="minorHAnsi"/>
          <w:sz w:val="24"/>
          <w:szCs w:val="24"/>
          <w:lang w:eastAsia="it-IT"/>
        </w:rPr>
        <w:t xml:space="preserve"> </w:t>
      </w:r>
      <w:r w:rsidRPr="00FA2478">
        <w:rPr>
          <w:rFonts w:eastAsia="Calibri" w:cstheme="minorHAnsi"/>
          <w:sz w:val="24"/>
          <w:szCs w:val="24"/>
          <w:lang w:eastAsia="it-IT"/>
        </w:rPr>
        <w:t xml:space="preserve">o contattare il medico o </w:t>
      </w:r>
      <w:r w:rsidR="009B03DB" w:rsidRPr="00FA2478">
        <w:rPr>
          <w:rFonts w:eastAsia="Calibri" w:cstheme="minorHAnsi"/>
          <w:sz w:val="24"/>
          <w:szCs w:val="24"/>
          <w:lang w:eastAsia="it-IT"/>
        </w:rPr>
        <w:t xml:space="preserve">il </w:t>
      </w:r>
      <w:r w:rsidRPr="00FA2478">
        <w:rPr>
          <w:rFonts w:eastAsia="Calibri" w:cstheme="minorHAnsi"/>
          <w:sz w:val="24"/>
          <w:szCs w:val="24"/>
          <w:lang w:eastAsia="it-IT"/>
        </w:rPr>
        <w:t xml:space="preserve">farmacista. </w:t>
      </w:r>
    </w:p>
    <w:p w14:paraId="142B38D0" w14:textId="77777777" w:rsidR="004241AC" w:rsidRPr="00FA2478" w:rsidRDefault="004241AC" w:rsidP="004241AC">
      <w:pPr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</w:p>
    <w:p w14:paraId="22B8626C" w14:textId="2E07A1F3" w:rsidR="00747DF3" w:rsidRPr="00FA2478" w:rsidRDefault="004241AC" w:rsidP="009B1AD5">
      <w:pPr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  <w:r w:rsidRPr="00FA2478">
        <w:rPr>
          <w:rFonts w:eastAsia="Calibri" w:cstheme="minorHAnsi"/>
          <w:sz w:val="24"/>
          <w:szCs w:val="24"/>
          <w:lang w:eastAsia="it-IT"/>
        </w:rPr>
        <w:t xml:space="preserve">Questo riassunto è stato redatto in </w:t>
      </w:r>
      <w:r w:rsidR="00B1186F" w:rsidRPr="00FA2478">
        <w:rPr>
          <w:rFonts w:eastAsia="Calibri" w:cstheme="minorHAnsi"/>
          <w:sz w:val="24"/>
          <w:szCs w:val="24"/>
          <w:lang w:eastAsia="it-IT"/>
        </w:rPr>
        <w:t xml:space="preserve">data </w:t>
      </w:r>
      <w:r w:rsidR="00DA74D2" w:rsidRPr="00DA74D2">
        <w:rPr>
          <w:rFonts w:eastAsia="Calibri" w:cstheme="minorHAnsi"/>
          <w:sz w:val="24"/>
          <w:szCs w:val="24"/>
          <w:lang w:eastAsia="it-IT"/>
        </w:rPr>
        <w:t>10</w:t>
      </w:r>
      <w:r w:rsidR="00B54033" w:rsidRPr="00DA74D2">
        <w:rPr>
          <w:rFonts w:eastAsia="Calibri" w:cstheme="minorHAnsi"/>
          <w:sz w:val="24"/>
          <w:szCs w:val="24"/>
          <w:lang w:eastAsia="it-IT"/>
        </w:rPr>
        <w:t>/11/2025</w:t>
      </w:r>
    </w:p>
    <w:p w14:paraId="5DB331BE" w14:textId="77777777" w:rsidR="0099735F" w:rsidRDefault="0099735F">
      <w:pPr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br w:type="page"/>
      </w:r>
    </w:p>
    <w:p w14:paraId="04451466" w14:textId="33F51F01" w:rsidR="004E5A39" w:rsidRPr="00FA2478" w:rsidRDefault="004E5A39" w:rsidP="004E5A3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FA2478">
        <w:rPr>
          <w:rFonts w:cstheme="minorHAnsi"/>
          <w:b/>
          <w:sz w:val="24"/>
          <w:szCs w:val="24"/>
        </w:rPr>
        <w:lastRenderedPageBreak/>
        <w:t>RELAZIONE PUBBLICA DI VALUTAZIONE</w:t>
      </w:r>
    </w:p>
    <w:p w14:paraId="692C325E" w14:textId="77777777" w:rsidR="004E5A39" w:rsidRPr="00FA2478" w:rsidRDefault="004E5A39" w:rsidP="004E5A3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5F952B85" w14:textId="77777777" w:rsidR="004E5A39" w:rsidRPr="00FA2478" w:rsidRDefault="004E5A39" w:rsidP="004E5A3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78B37251" w14:textId="77777777" w:rsidR="004E5A39" w:rsidRPr="00FA2478" w:rsidRDefault="004E5A39" w:rsidP="004E5A3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173587F0" w14:textId="77777777" w:rsidR="004E5A39" w:rsidRPr="00FA2478" w:rsidRDefault="004E5A39" w:rsidP="004E5A3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7BACB50F" w14:textId="77777777" w:rsidR="004E5A39" w:rsidRPr="00FA2478" w:rsidRDefault="004E5A39" w:rsidP="004E5A3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FA2478">
        <w:rPr>
          <w:rFonts w:cstheme="minorHAnsi"/>
          <w:b/>
          <w:sz w:val="24"/>
          <w:szCs w:val="24"/>
        </w:rPr>
        <w:t>INDICE</w:t>
      </w:r>
    </w:p>
    <w:p w14:paraId="2BAB0D77" w14:textId="77777777" w:rsidR="004E5A39" w:rsidRPr="00FA2478" w:rsidRDefault="004E5A39" w:rsidP="004E5A39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5C306260" w14:textId="77777777" w:rsidR="004E5A39" w:rsidRPr="00FA2478" w:rsidRDefault="004E5A39" w:rsidP="004E5A39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473AD60A" w14:textId="77777777" w:rsidR="004E5A39" w:rsidRPr="00FA2478" w:rsidRDefault="004E5A39" w:rsidP="004E5A39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37321D51" w14:textId="77777777" w:rsidR="004E5A39" w:rsidRPr="00FA2478" w:rsidRDefault="004E5A39" w:rsidP="004E5A39">
      <w:pPr>
        <w:pStyle w:val="Paragrafoelenco"/>
        <w:numPr>
          <w:ilvl w:val="0"/>
          <w:numId w:val="1"/>
        </w:numPr>
        <w:spacing w:after="0" w:line="240" w:lineRule="auto"/>
        <w:rPr>
          <w:rFonts w:cstheme="minorHAnsi"/>
          <w:b/>
          <w:sz w:val="24"/>
          <w:szCs w:val="24"/>
        </w:rPr>
      </w:pPr>
      <w:r w:rsidRPr="00FA2478">
        <w:rPr>
          <w:rFonts w:cstheme="minorHAnsi"/>
          <w:b/>
          <w:sz w:val="24"/>
          <w:szCs w:val="24"/>
        </w:rPr>
        <w:t>INTRODUZIONE</w:t>
      </w:r>
    </w:p>
    <w:p w14:paraId="189B848B" w14:textId="77777777" w:rsidR="004E5A39" w:rsidRPr="00FA2478" w:rsidRDefault="004E5A39" w:rsidP="004E5A39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2138935A" w14:textId="77777777" w:rsidR="004E5A39" w:rsidRPr="00FA2478" w:rsidRDefault="004E5A39" w:rsidP="004E5A39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FA2478">
        <w:rPr>
          <w:rFonts w:cstheme="minorHAnsi"/>
          <w:b/>
          <w:sz w:val="24"/>
          <w:szCs w:val="24"/>
        </w:rPr>
        <w:t>ASPETTI DI QUALITA’</w:t>
      </w:r>
    </w:p>
    <w:p w14:paraId="1279A8C8" w14:textId="77777777" w:rsidR="004E5A39" w:rsidRPr="00FA2478" w:rsidRDefault="004E5A39" w:rsidP="004E5A39">
      <w:pPr>
        <w:pStyle w:val="Paragrafoelenco"/>
        <w:rPr>
          <w:rFonts w:cstheme="minorHAnsi"/>
          <w:b/>
          <w:sz w:val="24"/>
          <w:szCs w:val="24"/>
        </w:rPr>
      </w:pPr>
    </w:p>
    <w:p w14:paraId="604CC643" w14:textId="77777777" w:rsidR="004E5A39" w:rsidRPr="00FA2478" w:rsidRDefault="004E5A39" w:rsidP="004E5A39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FA2478">
        <w:rPr>
          <w:rFonts w:cstheme="minorHAnsi"/>
          <w:b/>
          <w:sz w:val="24"/>
          <w:szCs w:val="24"/>
        </w:rPr>
        <w:t>ASPETTI NON CLINICI</w:t>
      </w:r>
    </w:p>
    <w:p w14:paraId="7C5EEEB9" w14:textId="77777777" w:rsidR="004E5A39" w:rsidRPr="00FA2478" w:rsidRDefault="004E5A39" w:rsidP="004E5A39">
      <w:pPr>
        <w:pStyle w:val="Paragrafoelenco"/>
        <w:rPr>
          <w:rFonts w:cstheme="minorHAnsi"/>
          <w:b/>
          <w:sz w:val="24"/>
          <w:szCs w:val="24"/>
        </w:rPr>
      </w:pPr>
    </w:p>
    <w:p w14:paraId="60F92F1C" w14:textId="77777777" w:rsidR="004E5A39" w:rsidRPr="00FA2478" w:rsidRDefault="004E5A39" w:rsidP="004E5A39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FA2478">
        <w:rPr>
          <w:rFonts w:cstheme="minorHAnsi"/>
          <w:b/>
          <w:sz w:val="24"/>
          <w:szCs w:val="24"/>
        </w:rPr>
        <w:t>ASPETTI CLINICI</w:t>
      </w:r>
    </w:p>
    <w:p w14:paraId="52912168" w14:textId="77777777" w:rsidR="004E5A39" w:rsidRPr="00FA2478" w:rsidRDefault="004E5A39" w:rsidP="004E5A39">
      <w:pPr>
        <w:pStyle w:val="Paragrafoelenco"/>
        <w:rPr>
          <w:rFonts w:cstheme="minorHAnsi"/>
          <w:b/>
          <w:sz w:val="24"/>
          <w:szCs w:val="24"/>
        </w:rPr>
      </w:pPr>
    </w:p>
    <w:p w14:paraId="24BB83A0" w14:textId="77777777" w:rsidR="004E5A39" w:rsidRPr="00FA2478" w:rsidRDefault="004E5A39" w:rsidP="004E5A39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FA2478">
        <w:rPr>
          <w:rFonts w:cstheme="minorHAnsi"/>
          <w:b/>
          <w:sz w:val="24"/>
          <w:szCs w:val="24"/>
        </w:rPr>
        <w:t>CONSULTAZIONE SUL FOGLIO ILLUSTRATIVO</w:t>
      </w:r>
    </w:p>
    <w:p w14:paraId="48B559BB" w14:textId="77777777" w:rsidR="004E5A39" w:rsidRPr="00FA2478" w:rsidRDefault="004E5A39" w:rsidP="004E5A39">
      <w:pPr>
        <w:pStyle w:val="Paragrafoelenco"/>
        <w:spacing w:after="0" w:line="240" w:lineRule="auto"/>
        <w:ind w:left="1080"/>
        <w:jc w:val="both"/>
        <w:rPr>
          <w:rFonts w:cstheme="minorHAnsi"/>
          <w:b/>
          <w:sz w:val="24"/>
          <w:szCs w:val="24"/>
        </w:rPr>
      </w:pPr>
    </w:p>
    <w:p w14:paraId="6B5A3830" w14:textId="109AA612" w:rsidR="002958F1" w:rsidRDefault="004E5A39" w:rsidP="004E5A39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FA2478">
        <w:rPr>
          <w:rFonts w:cstheme="minorHAnsi"/>
          <w:b/>
          <w:sz w:val="24"/>
          <w:szCs w:val="24"/>
        </w:rPr>
        <w:t>CONCLUSIONI, VALUTAZIONE DEL RAPPORTO BENEFICIO/RISCHIO E RACCOMANDAZIONI</w:t>
      </w:r>
    </w:p>
    <w:p w14:paraId="17E1AAA7" w14:textId="77777777" w:rsidR="002958F1" w:rsidRDefault="002958F1">
      <w:pPr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br w:type="page"/>
      </w:r>
    </w:p>
    <w:p w14:paraId="045D7693" w14:textId="77777777" w:rsidR="00EF6711" w:rsidRPr="00FA2478" w:rsidRDefault="00EF6711" w:rsidP="002958F1">
      <w:pPr>
        <w:pStyle w:val="Paragrafoelenco"/>
        <w:spacing w:after="0" w:line="240" w:lineRule="auto"/>
        <w:ind w:left="1080"/>
        <w:jc w:val="both"/>
        <w:rPr>
          <w:rFonts w:cstheme="minorHAnsi"/>
          <w:b/>
          <w:sz w:val="24"/>
          <w:szCs w:val="24"/>
        </w:rPr>
      </w:pPr>
    </w:p>
    <w:p w14:paraId="7F2A67FE" w14:textId="77777777" w:rsidR="004E5A39" w:rsidRPr="00FA2478" w:rsidRDefault="004E5A39" w:rsidP="00EF6711">
      <w:pPr>
        <w:pStyle w:val="Paragrafoelenco"/>
        <w:numPr>
          <w:ilvl w:val="0"/>
          <w:numId w:val="2"/>
        </w:numPr>
        <w:spacing w:after="0" w:line="240" w:lineRule="auto"/>
        <w:rPr>
          <w:rFonts w:cstheme="minorHAnsi"/>
          <w:b/>
          <w:sz w:val="24"/>
          <w:szCs w:val="24"/>
        </w:rPr>
      </w:pPr>
      <w:r w:rsidRPr="00FA2478">
        <w:rPr>
          <w:rFonts w:cstheme="minorHAnsi"/>
          <w:b/>
          <w:sz w:val="24"/>
          <w:szCs w:val="24"/>
        </w:rPr>
        <w:t>INTRODUZIONE</w:t>
      </w:r>
    </w:p>
    <w:p w14:paraId="18E48478" w14:textId="57C81379" w:rsidR="004E5A39" w:rsidRPr="00FA2478" w:rsidRDefault="004E5A39" w:rsidP="00EF671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FA2478">
        <w:rPr>
          <w:rFonts w:cstheme="minorHAnsi"/>
          <w:sz w:val="24"/>
          <w:szCs w:val="24"/>
        </w:rPr>
        <w:t xml:space="preserve">Sulla base dei dati di qualità, sicurezza ed efficacia, l’AIFA ha rilasciato a </w:t>
      </w:r>
      <w:r w:rsidR="006D6F1D" w:rsidRPr="00FA2478">
        <w:rPr>
          <w:rFonts w:cstheme="minorHAnsi"/>
          <w:sz w:val="24"/>
          <w:szCs w:val="24"/>
        </w:rPr>
        <w:t>MEDIVIS SRL</w:t>
      </w:r>
      <w:r w:rsidR="00B1186F" w:rsidRPr="00FA2478">
        <w:rPr>
          <w:rFonts w:cstheme="minorHAnsi"/>
          <w:sz w:val="24"/>
          <w:szCs w:val="24"/>
        </w:rPr>
        <w:t xml:space="preserve"> </w:t>
      </w:r>
      <w:r w:rsidRPr="00FA2478">
        <w:rPr>
          <w:rFonts w:cstheme="minorHAnsi"/>
          <w:sz w:val="24"/>
          <w:szCs w:val="24"/>
        </w:rPr>
        <w:t xml:space="preserve">l’autorizzazione all’immissione in commercio (AIC) per il medicinale </w:t>
      </w:r>
      <w:r w:rsidR="009D2D5A" w:rsidRPr="00FA2478">
        <w:rPr>
          <w:rFonts w:eastAsia="Calibri" w:cstheme="minorHAnsi"/>
          <w:color w:val="000000"/>
          <w:sz w:val="24"/>
          <w:szCs w:val="24"/>
          <w:lang w:eastAsia="it-IT"/>
        </w:rPr>
        <w:t>CALMIRA</w:t>
      </w:r>
      <w:r w:rsidR="00B00F1D">
        <w:rPr>
          <w:vertAlign w:val="superscript"/>
        </w:rPr>
        <w:t>®</w:t>
      </w:r>
      <w:r w:rsidR="00B00F1D">
        <w:rPr>
          <w:spacing w:val="-4"/>
        </w:rPr>
        <w:t xml:space="preserve"> </w:t>
      </w:r>
      <w:r w:rsidRPr="00FA2478">
        <w:rPr>
          <w:rFonts w:eastAsia="Calibri" w:cstheme="minorHAnsi"/>
          <w:bCs/>
          <w:iCs/>
          <w:sz w:val="24"/>
          <w:szCs w:val="24"/>
          <w:lang w:eastAsia="it-IT"/>
        </w:rPr>
        <w:t xml:space="preserve">il </w:t>
      </w:r>
      <w:r w:rsidR="006D6F1D" w:rsidRPr="00FA2478">
        <w:rPr>
          <w:rFonts w:eastAsia="Calibri" w:cstheme="minorHAnsi"/>
          <w:bCs/>
          <w:iCs/>
          <w:sz w:val="24"/>
          <w:szCs w:val="24"/>
          <w:lang w:eastAsia="it-IT"/>
        </w:rPr>
        <w:t xml:space="preserve">27/05/2025. </w:t>
      </w:r>
      <w:r w:rsidR="003A4C7E" w:rsidRPr="00FA2478">
        <w:rPr>
          <w:rFonts w:eastAsia="Calibri" w:cstheme="minorHAnsi"/>
          <w:bCs/>
          <w:iCs/>
          <w:sz w:val="24"/>
          <w:szCs w:val="24"/>
          <w:lang w:eastAsia="it-IT"/>
        </w:rPr>
        <w:t>Successivamente è stat</w:t>
      </w:r>
      <w:r w:rsidR="002A4946" w:rsidRPr="00FA2478">
        <w:rPr>
          <w:rFonts w:eastAsia="Calibri" w:cstheme="minorHAnsi"/>
          <w:bCs/>
          <w:iCs/>
          <w:sz w:val="24"/>
          <w:szCs w:val="24"/>
          <w:lang w:eastAsia="it-IT"/>
        </w:rPr>
        <w:t>a apportata una modifica del</w:t>
      </w:r>
      <w:r w:rsidR="00E74267" w:rsidRPr="00FA2478">
        <w:rPr>
          <w:rFonts w:eastAsia="Calibri" w:cstheme="minorHAnsi"/>
          <w:bCs/>
          <w:iCs/>
          <w:sz w:val="24"/>
          <w:szCs w:val="24"/>
          <w:lang w:eastAsia="it-IT"/>
        </w:rPr>
        <w:t>l’autorizzazione</w:t>
      </w:r>
      <w:r w:rsidR="002A4946" w:rsidRPr="00FA2478">
        <w:rPr>
          <w:rFonts w:eastAsia="Calibri" w:cstheme="minorHAnsi"/>
          <w:bCs/>
          <w:iCs/>
          <w:sz w:val="24"/>
          <w:szCs w:val="24"/>
          <w:lang w:eastAsia="it-IT"/>
        </w:rPr>
        <w:t xml:space="preserve"> per </w:t>
      </w:r>
      <w:r w:rsidR="00A307BD" w:rsidRPr="00FA2478">
        <w:rPr>
          <w:rFonts w:eastAsia="Calibri" w:cstheme="minorHAnsi"/>
          <w:bCs/>
          <w:iCs/>
          <w:sz w:val="24"/>
          <w:szCs w:val="24"/>
          <w:lang w:eastAsia="it-IT"/>
        </w:rPr>
        <w:t xml:space="preserve">trasferimento di titolarità </w:t>
      </w:r>
      <w:r w:rsidR="00A307BD" w:rsidRPr="00FA2478">
        <w:rPr>
          <w:rFonts w:cstheme="minorHAnsi"/>
          <w:sz w:val="24"/>
          <w:szCs w:val="24"/>
        </w:rPr>
        <w:t xml:space="preserve">da </w:t>
      </w:r>
      <w:r w:rsidR="00A307BD" w:rsidRPr="00FA2478">
        <w:rPr>
          <w:rStyle w:val="Enfasigrassetto"/>
          <w:rFonts w:cstheme="minorHAnsi"/>
          <w:b w:val="0"/>
          <w:bCs w:val="0"/>
          <w:sz w:val="24"/>
          <w:szCs w:val="24"/>
        </w:rPr>
        <w:t>M</w:t>
      </w:r>
      <w:r w:rsidR="00E74267" w:rsidRPr="00FA2478">
        <w:rPr>
          <w:rStyle w:val="Enfasigrassetto"/>
          <w:rFonts w:cstheme="minorHAnsi"/>
          <w:b w:val="0"/>
          <w:bCs w:val="0"/>
          <w:sz w:val="24"/>
          <w:szCs w:val="24"/>
        </w:rPr>
        <w:t>EDIVIS</w:t>
      </w:r>
      <w:r w:rsidR="00A307BD" w:rsidRPr="00FA2478">
        <w:rPr>
          <w:rStyle w:val="Enfasigrassetto"/>
          <w:rFonts w:cstheme="minorHAnsi"/>
          <w:b w:val="0"/>
          <w:bCs w:val="0"/>
          <w:sz w:val="24"/>
          <w:szCs w:val="24"/>
        </w:rPr>
        <w:t xml:space="preserve"> S.r.l.</w:t>
      </w:r>
      <w:r w:rsidR="00A307BD" w:rsidRPr="00FA2478">
        <w:rPr>
          <w:rFonts w:cstheme="minorHAnsi"/>
          <w:b/>
          <w:bCs/>
          <w:sz w:val="24"/>
          <w:szCs w:val="24"/>
        </w:rPr>
        <w:t xml:space="preserve"> </w:t>
      </w:r>
      <w:r w:rsidR="00A307BD" w:rsidRPr="00FA2478">
        <w:rPr>
          <w:rFonts w:cstheme="minorHAnsi"/>
          <w:sz w:val="24"/>
          <w:szCs w:val="24"/>
        </w:rPr>
        <w:t>a</w:t>
      </w:r>
      <w:r w:rsidR="00A307BD" w:rsidRPr="00FA2478">
        <w:rPr>
          <w:rFonts w:cstheme="minorHAnsi"/>
          <w:b/>
          <w:bCs/>
          <w:sz w:val="24"/>
          <w:szCs w:val="24"/>
        </w:rPr>
        <w:t xml:space="preserve"> </w:t>
      </w:r>
      <w:r w:rsidR="00E74267" w:rsidRPr="00FA2478">
        <w:rPr>
          <w:rStyle w:val="Enfasigrassetto"/>
          <w:rFonts w:cstheme="minorHAnsi"/>
          <w:b w:val="0"/>
          <w:bCs w:val="0"/>
          <w:sz w:val="24"/>
          <w:szCs w:val="24"/>
        </w:rPr>
        <w:t>DOC GENERICI</w:t>
      </w:r>
      <w:r w:rsidR="00A307BD" w:rsidRPr="00FA2478">
        <w:rPr>
          <w:rStyle w:val="Enfasigrassetto"/>
          <w:rFonts w:cstheme="minorHAnsi"/>
          <w:b w:val="0"/>
          <w:bCs w:val="0"/>
          <w:sz w:val="24"/>
          <w:szCs w:val="24"/>
        </w:rPr>
        <w:t xml:space="preserve"> S.r.l.</w:t>
      </w:r>
      <w:r w:rsidRPr="00FA2478">
        <w:rPr>
          <w:rFonts w:cstheme="minorHAnsi"/>
          <w:sz w:val="24"/>
          <w:szCs w:val="24"/>
        </w:rPr>
        <w:t xml:space="preserve"> </w:t>
      </w:r>
    </w:p>
    <w:p w14:paraId="11BAB98D" w14:textId="77777777" w:rsidR="004E5A39" w:rsidRPr="00FA2478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584497A4" w14:textId="303A8E13" w:rsidR="001030CF" w:rsidRPr="00FA2478" w:rsidRDefault="009D2D5A" w:rsidP="001030CF">
      <w:pPr>
        <w:tabs>
          <w:tab w:val="left" w:pos="0"/>
        </w:tabs>
        <w:spacing w:after="0" w:line="240" w:lineRule="auto"/>
        <w:jc w:val="both"/>
        <w:rPr>
          <w:rFonts w:cstheme="minorHAnsi"/>
          <w:sz w:val="24"/>
          <w:szCs w:val="24"/>
        </w:rPr>
      </w:pPr>
      <w:r w:rsidRPr="00FA2478">
        <w:rPr>
          <w:rFonts w:eastAsia="Calibri" w:cstheme="minorHAnsi"/>
          <w:color w:val="000000"/>
          <w:sz w:val="24"/>
          <w:szCs w:val="24"/>
          <w:lang w:eastAsia="it-IT"/>
        </w:rPr>
        <w:t>CALMIRA</w:t>
      </w:r>
      <w:r w:rsidR="00E551DF">
        <w:rPr>
          <w:vertAlign w:val="superscript"/>
        </w:rPr>
        <w:t>®</w:t>
      </w:r>
      <w:r w:rsidR="00E551DF">
        <w:rPr>
          <w:spacing w:val="-4"/>
        </w:rPr>
        <w:t xml:space="preserve"> </w:t>
      </w:r>
      <w:r w:rsidR="001030CF" w:rsidRPr="00FA2478">
        <w:rPr>
          <w:rFonts w:eastAsia="Calibri" w:cstheme="minorHAnsi"/>
          <w:bCs/>
          <w:iCs/>
          <w:sz w:val="24"/>
          <w:szCs w:val="24"/>
          <w:lang w:eastAsia="it-IT"/>
        </w:rPr>
        <w:t xml:space="preserve">è un </w:t>
      </w:r>
      <w:r w:rsidR="001030CF" w:rsidRPr="00FA2478">
        <w:rPr>
          <w:rFonts w:cstheme="minorHAnsi"/>
          <w:sz w:val="24"/>
          <w:szCs w:val="24"/>
        </w:rPr>
        <w:t xml:space="preserve">medicinale non soggetto a prescrizione medica. </w:t>
      </w:r>
    </w:p>
    <w:p w14:paraId="4AB4F735" w14:textId="77777777" w:rsidR="00EF6711" w:rsidRPr="00FA2478" w:rsidRDefault="00EF6711" w:rsidP="00EF671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12CF1921" w14:textId="77777777" w:rsidR="00392E45" w:rsidRPr="00FA2478" w:rsidRDefault="00392E45" w:rsidP="00392E45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FA2478">
        <w:rPr>
          <w:rFonts w:cstheme="minorHAnsi"/>
          <w:sz w:val="24"/>
          <w:szCs w:val="24"/>
        </w:rPr>
        <w:t xml:space="preserve">Questa procedura è stata presentata ai sensi dell’art. 10(3) della Direttiva 2001/83/EU </w:t>
      </w:r>
      <w:proofErr w:type="spellStart"/>
      <w:r w:rsidRPr="00FA2478">
        <w:rPr>
          <w:rFonts w:cstheme="minorHAnsi"/>
          <w:sz w:val="24"/>
          <w:szCs w:val="24"/>
        </w:rPr>
        <w:t>s.m.i.</w:t>
      </w:r>
      <w:proofErr w:type="spellEnd"/>
      <w:r w:rsidRPr="00FA2478">
        <w:rPr>
          <w:rFonts w:cstheme="minorHAnsi"/>
          <w:sz w:val="24"/>
          <w:szCs w:val="24"/>
        </w:rPr>
        <w:t xml:space="preserve"> (‘</w:t>
      </w:r>
      <w:proofErr w:type="spellStart"/>
      <w:r w:rsidRPr="00FA2478">
        <w:rPr>
          <w:rFonts w:cstheme="minorHAnsi"/>
          <w:sz w:val="24"/>
          <w:szCs w:val="24"/>
        </w:rPr>
        <w:t>hybrid</w:t>
      </w:r>
      <w:proofErr w:type="spellEnd"/>
      <w:r w:rsidRPr="00FA2478">
        <w:rPr>
          <w:rFonts w:cstheme="minorHAnsi"/>
          <w:sz w:val="24"/>
          <w:szCs w:val="24"/>
        </w:rPr>
        <w:t xml:space="preserve"> </w:t>
      </w:r>
      <w:proofErr w:type="spellStart"/>
      <w:r w:rsidRPr="00FA2478">
        <w:rPr>
          <w:rFonts w:cstheme="minorHAnsi"/>
          <w:sz w:val="24"/>
          <w:szCs w:val="24"/>
        </w:rPr>
        <w:t>application</w:t>
      </w:r>
      <w:proofErr w:type="spellEnd"/>
      <w:r w:rsidRPr="00FA2478">
        <w:rPr>
          <w:rFonts w:cstheme="minorHAnsi"/>
          <w:sz w:val="24"/>
          <w:szCs w:val="24"/>
        </w:rPr>
        <w:t>’).</w:t>
      </w:r>
    </w:p>
    <w:p w14:paraId="110C1118" w14:textId="77777777" w:rsidR="0098470E" w:rsidRPr="00FA2478" w:rsidRDefault="0098470E" w:rsidP="00EF6711">
      <w:pPr>
        <w:widowControl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  <w:lang w:eastAsia="it-IT"/>
        </w:rPr>
      </w:pPr>
    </w:p>
    <w:p w14:paraId="5836C357" w14:textId="319FE51F" w:rsidR="004E5A39" w:rsidRPr="00FA2478" w:rsidRDefault="009D2D5A" w:rsidP="00D949BA">
      <w:pPr>
        <w:widowControl w:val="0"/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  <w:r w:rsidRPr="00FA2478">
        <w:rPr>
          <w:rFonts w:eastAsia="Calibri" w:cstheme="minorHAnsi"/>
          <w:color w:val="000000"/>
          <w:sz w:val="24"/>
          <w:szCs w:val="24"/>
          <w:lang w:eastAsia="it-IT"/>
        </w:rPr>
        <w:t>CALMIRA</w:t>
      </w:r>
      <w:r w:rsidR="00374627">
        <w:rPr>
          <w:vertAlign w:val="superscript"/>
        </w:rPr>
        <w:t>®</w:t>
      </w:r>
      <w:r w:rsidR="00374627">
        <w:rPr>
          <w:spacing w:val="-4"/>
        </w:rPr>
        <w:t xml:space="preserve"> </w:t>
      </w:r>
      <w:r w:rsidR="00D949BA" w:rsidRPr="00FA2478">
        <w:rPr>
          <w:rFonts w:eastAsia="Calibri" w:cstheme="minorHAnsi"/>
          <w:sz w:val="24"/>
          <w:szCs w:val="24"/>
          <w:lang w:eastAsia="it-IT"/>
        </w:rPr>
        <w:t>è un medicinale contenente un principio attivo noto (OLOPATADINA</w:t>
      </w:r>
      <w:r w:rsidR="00014E47">
        <w:rPr>
          <w:rFonts w:eastAsia="Calibri" w:cstheme="minorHAnsi"/>
          <w:sz w:val="24"/>
          <w:szCs w:val="24"/>
          <w:lang w:eastAsia="it-IT"/>
        </w:rPr>
        <w:t xml:space="preserve"> CLORIDRATO</w:t>
      </w:r>
      <w:r w:rsidR="00D949BA" w:rsidRPr="00FA2478">
        <w:rPr>
          <w:rFonts w:eastAsia="Calibri" w:cstheme="minorHAnsi"/>
          <w:sz w:val="24"/>
          <w:szCs w:val="24"/>
          <w:lang w:eastAsia="it-IT"/>
        </w:rPr>
        <w:t>) e presente nel medicinale di riferimento OPATANOL autorizzato in Italia da più di 8 anni.</w:t>
      </w:r>
    </w:p>
    <w:p w14:paraId="23A040B8" w14:textId="77777777" w:rsidR="00D949BA" w:rsidRPr="00FA2478" w:rsidRDefault="00D949BA" w:rsidP="00D949BA">
      <w:pPr>
        <w:widowControl w:val="0"/>
        <w:spacing w:after="0" w:line="240" w:lineRule="auto"/>
        <w:jc w:val="both"/>
        <w:rPr>
          <w:rFonts w:cstheme="minorHAnsi"/>
          <w:sz w:val="24"/>
          <w:szCs w:val="24"/>
          <w:highlight w:val="yellow"/>
        </w:rPr>
      </w:pPr>
    </w:p>
    <w:p w14:paraId="47F0C0D0" w14:textId="77167811" w:rsidR="00A01AB1" w:rsidRPr="00FA2478" w:rsidRDefault="009D2D5A" w:rsidP="00EF6711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cstheme="minorHAnsi"/>
          <w:b/>
          <w:i/>
          <w:sz w:val="24"/>
          <w:szCs w:val="24"/>
        </w:rPr>
      </w:pPr>
      <w:r w:rsidRPr="00FA2478">
        <w:rPr>
          <w:rFonts w:eastAsia="Calibri" w:cstheme="minorHAnsi"/>
          <w:color w:val="000000"/>
          <w:sz w:val="24"/>
          <w:szCs w:val="24"/>
          <w:lang w:eastAsia="it-IT"/>
        </w:rPr>
        <w:t>CALMIRA</w:t>
      </w:r>
      <w:r w:rsidR="00374627">
        <w:rPr>
          <w:vertAlign w:val="superscript"/>
        </w:rPr>
        <w:t>®</w:t>
      </w:r>
      <w:r w:rsidR="004E5A39" w:rsidRPr="00FA2478">
        <w:rPr>
          <w:rFonts w:eastAsia="Calibri" w:cstheme="minorHAnsi"/>
          <w:bCs/>
          <w:sz w:val="24"/>
          <w:szCs w:val="24"/>
          <w:lang w:eastAsia="it-IT"/>
        </w:rPr>
        <w:t>,</w:t>
      </w:r>
      <w:r w:rsidR="00511172" w:rsidRPr="00FA2478">
        <w:rPr>
          <w:rFonts w:cstheme="minorHAnsi"/>
          <w:sz w:val="24"/>
          <w:szCs w:val="24"/>
        </w:rPr>
        <w:t xml:space="preserve"> il cui c</w:t>
      </w:r>
      <w:r w:rsidR="00511172" w:rsidRPr="00FA2478">
        <w:rPr>
          <w:rFonts w:cstheme="minorHAnsi"/>
          <w:iCs/>
          <w:sz w:val="24"/>
          <w:szCs w:val="24"/>
        </w:rPr>
        <w:t xml:space="preserve">odice ATC è </w:t>
      </w:r>
      <w:r w:rsidR="00511172" w:rsidRPr="00FA2478">
        <w:rPr>
          <w:rFonts w:eastAsia="Calibri" w:cstheme="minorHAnsi"/>
          <w:bCs/>
          <w:color w:val="000000"/>
          <w:sz w:val="24"/>
          <w:szCs w:val="24"/>
          <w:lang w:eastAsia="it-IT"/>
        </w:rPr>
        <w:t>S01GX09</w:t>
      </w:r>
      <w:r w:rsidR="00511172" w:rsidRPr="00FA2478">
        <w:rPr>
          <w:rFonts w:eastAsia="DejaVuSans" w:cstheme="minorHAnsi"/>
          <w:sz w:val="24"/>
          <w:szCs w:val="24"/>
        </w:rPr>
        <w:t>,</w:t>
      </w:r>
      <w:r w:rsidR="00511172" w:rsidRPr="00FA2478">
        <w:rPr>
          <w:rFonts w:eastAsia="Calibri" w:cstheme="minorHAnsi"/>
          <w:bCs/>
          <w:sz w:val="24"/>
          <w:szCs w:val="24"/>
          <w:lang w:eastAsia="it-IT"/>
        </w:rPr>
        <w:t xml:space="preserve"> </w:t>
      </w:r>
      <w:r w:rsidR="00511172" w:rsidRPr="00FA2478">
        <w:rPr>
          <w:rFonts w:eastAsia="Calibri" w:cstheme="minorHAnsi"/>
          <w:sz w:val="24"/>
          <w:szCs w:val="24"/>
          <w:lang w:eastAsia="it-IT"/>
        </w:rPr>
        <w:t>contiene il principio attivo OLOPATADINA</w:t>
      </w:r>
      <w:r w:rsidR="00180DA3">
        <w:rPr>
          <w:rFonts w:eastAsia="Calibri" w:cstheme="minorHAnsi"/>
          <w:sz w:val="24"/>
          <w:szCs w:val="24"/>
          <w:lang w:eastAsia="it-IT"/>
        </w:rPr>
        <w:t xml:space="preserve"> CLORIDRATO</w:t>
      </w:r>
      <w:r w:rsidR="00511172" w:rsidRPr="00FA2478">
        <w:rPr>
          <w:rFonts w:eastAsia="Calibri" w:cstheme="minorHAnsi"/>
          <w:bCs/>
          <w:sz w:val="24"/>
          <w:szCs w:val="24"/>
          <w:lang w:eastAsia="it-IT"/>
        </w:rPr>
        <w:t>, un antiallergico/antistaminico potente e selettivo che esercita il suo effetto attraverso meccanismi d’azione multipli e distinti. È un antagonista dell’istamina (il principale mediatore delle risposte allergiche nell’uomo) e previene la produzione di citochine infiammatorie indotta da istamina da parte delle cellule epiteliali congiuntivali umane.</w:t>
      </w:r>
    </w:p>
    <w:p w14:paraId="7A21CE17" w14:textId="77777777" w:rsidR="00EF6711" w:rsidRPr="00FA2478" w:rsidRDefault="00EF6711" w:rsidP="00EF6711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cstheme="minorHAnsi"/>
          <w:sz w:val="24"/>
          <w:szCs w:val="24"/>
        </w:rPr>
      </w:pPr>
    </w:p>
    <w:p w14:paraId="6BD69136" w14:textId="5E2599C5" w:rsidR="00265B61" w:rsidRPr="00FA2478" w:rsidRDefault="009D2D5A" w:rsidP="00EF6711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cstheme="minorHAnsi"/>
          <w:sz w:val="24"/>
          <w:szCs w:val="24"/>
        </w:rPr>
      </w:pPr>
      <w:r w:rsidRPr="00FA2478">
        <w:rPr>
          <w:rFonts w:eastAsia="Calibri" w:cstheme="minorHAnsi"/>
          <w:color w:val="000000"/>
          <w:sz w:val="24"/>
          <w:szCs w:val="24"/>
          <w:lang w:eastAsia="it-IT"/>
        </w:rPr>
        <w:t>CALMIRA</w:t>
      </w:r>
      <w:r w:rsidR="00374627">
        <w:rPr>
          <w:vertAlign w:val="superscript"/>
        </w:rPr>
        <w:t>®</w:t>
      </w:r>
      <w:r w:rsidR="00374627">
        <w:rPr>
          <w:spacing w:val="-4"/>
        </w:rPr>
        <w:t xml:space="preserve"> </w:t>
      </w:r>
      <w:r w:rsidR="00265B61" w:rsidRPr="00FA2478">
        <w:rPr>
          <w:rFonts w:cstheme="minorHAnsi"/>
          <w:sz w:val="24"/>
          <w:szCs w:val="24"/>
        </w:rPr>
        <w:t>è utilizzato per</w:t>
      </w:r>
      <w:r w:rsidR="008D12D0" w:rsidRPr="00FA2478">
        <w:rPr>
          <w:rFonts w:cstheme="minorHAnsi"/>
          <w:sz w:val="24"/>
          <w:szCs w:val="24"/>
        </w:rPr>
        <w:t xml:space="preserve"> il trattamento di segni e sintomi oculari della congiuntivite allergica stagionale.</w:t>
      </w:r>
    </w:p>
    <w:p w14:paraId="13F03BBA" w14:textId="77777777" w:rsidR="0056345C" w:rsidRPr="00FA2478" w:rsidRDefault="0056345C" w:rsidP="00EF6711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cstheme="minorHAnsi"/>
          <w:b/>
          <w:i/>
          <w:sz w:val="24"/>
          <w:szCs w:val="24"/>
          <w:highlight w:val="green"/>
        </w:rPr>
      </w:pPr>
    </w:p>
    <w:p w14:paraId="294ED284" w14:textId="63890DA8" w:rsidR="00D36F9A" w:rsidRPr="00FA2478" w:rsidRDefault="009D2D5A" w:rsidP="00D36F9A">
      <w:pPr>
        <w:widowControl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  <w:lang w:eastAsia="it-IT"/>
        </w:rPr>
      </w:pPr>
      <w:r w:rsidRPr="00FA2478">
        <w:rPr>
          <w:rFonts w:eastAsia="Calibri" w:cstheme="minorHAnsi"/>
          <w:color w:val="000000"/>
          <w:sz w:val="24"/>
          <w:szCs w:val="24"/>
          <w:lang w:eastAsia="it-IT"/>
        </w:rPr>
        <w:t>CALMIRA</w:t>
      </w:r>
      <w:r w:rsidR="00374627">
        <w:rPr>
          <w:vertAlign w:val="superscript"/>
        </w:rPr>
        <w:t>®</w:t>
      </w:r>
      <w:r w:rsidR="00374627">
        <w:rPr>
          <w:spacing w:val="-4"/>
        </w:rPr>
        <w:t xml:space="preserve"> </w:t>
      </w:r>
      <w:r w:rsidR="00D36F9A" w:rsidRPr="00FA2478">
        <w:rPr>
          <w:rFonts w:eastAsia="Calibri" w:cstheme="minorHAnsi"/>
          <w:color w:val="000000"/>
          <w:sz w:val="24"/>
          <w:szCs w:val="24"/>
          <w:lang w:eastAsia="it-IT"/>
        </w:rPr>
        <w:t xml:space="preserve">è un “medicinale generico ibrido” ed è considerato </w:t>
      </w:r>
      <w:r w:rsidR="00712DB3" w:rsidRPr="00FA2478">
        <w:rPr>
          <w:rFonts w:eastAsia="Calibri" w:cstheme="minorHAnsi"/>
          <w:color w:val="000000"/>
          <w:sz w:val="24"/>
          <w:szCs w:val="24"/>
          <w:lang w:eastAsia="it-IT"/>
        </w:rPr>
        <w:t xml:space="preserve">terapeuticamente equivalente </w:t>
      </w:r>
      <w:r w:rsidR="00D36F9A" w:rsidRPr="00FA2478">
        <w:rPr>
          <w:rFonts w:eastAsia="Calibri" w:cstheme="minorHAnsi"/>
          <w:color w:val="000000"/>
          <w:sz w:val="24"/>
          <w:szCs w:val="24"/>
          <w:lang w:eastAsia="it-IT"/>
        </w:rPr>
        <w:t>al medicinale di riferimento</w:t>
      </w:r>
      <w:r w:rsidR="00F113AB" w:rsidRPr="00FA2478">
        <w:rPr>
          <w:rFonts w:eastAsia="Calibri" w:cstheme="minorHAnsi"/>
          <w:color w:val="000000"/>
          <w:sz w:val="24"/>
          <w:szCs w:val="24"/>
          <w:lang w:eastAsia="it-IT"/>
        </w:rPr>
        <w:t xml:space="preserve"> OPATANOL</w:t>
      </w:r>
      <w:r w:rsidR="00D36F9A" w:rsidRPr="00FA2478">
        <w:rPr>
          <w:rFonts w:eastAsia="Calibri" w:cstheme="minorHAnsi"/>
          <w:color w:val="000000"/>
          <w:sz w:val="24"/>
          <w:szCs w:val="24"/>
          <w:lang w:eastAsia="it-IT"/>
        </w:rPr>
        <w:t>, quindi con lo stesso rapporto rischio/ beneficio.</w:t>
      </w:r>
    </w:p>
    <w:p w14:paraId="25FCA061" w14:textId="77777777" w:rsidR="00165EA1" w:rsidRPr="00FA2478" w:rsidRDefault="00165EA1" w:rsidP="00D36F9A">
      <w:pPr>
        <w:widowControl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  <w:lang w:eastAsia="it-IT"/>
        </w:rPr>
      </w:pPr>
    </w:p>
    <w:p w14:paraId="3323ACC2" w14:textId="1BDDBFDF" w:rsidR="008D4D07" w:rsidRPr="00FA2478" w:rsidRDefault="008D4D07" w:rsidP="008D4D07">
      <w:pPr>
        <w:widowControl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  <w:lang w:eastAsia="it-IT"/>
        </w:rPr>
      </w:pPr>
      <w:r w:rsidRPr="00FA2478">
        <w:rPr>
          <w:rFonts w:eastAsia="Calibri" w:cstheme="minorHAnsi"/>
          <w:color w:val="000000"/>
          <w:sz w:val="24"/>
          <w:szCs w:val="24"/>
          <w:lang w:eastAsia="it-IT"/>
        </w:rPr>
        <w:t>Poiché CALMIRA</w:t>
      </w:r>
      <w:r w:rsidR="00D16E55">
        <w:rPr>
          <w:vertAlign w:val="superscript"/>
        </w:rPr>
        <w:t>®</w:t>
      </w:r>
      <w:r w:rsidR="00D16E55">
        <w:rPr>
          <w:spacing w:val="-4"/>
        </w:rPr>
        <w:t xml:space="preserve"> </w:t>
      </w:r>
      <w:r w:rsidRPr="00FA2478">
        <w:rPr>
          <w:rFonts w:eastAsia="Calibri" w:cstheme="minorHAnsi"/>
          <w:color w:val="000000"/>
          <w:sz w:val="24"/>
          <w:szCs w:val="24"/>
          <w:lang w:eastAsia="it-IT"/>
        </w:rPr>
        <w:t xml:space="preserve">è un “medicinale generico ibrido” del medicinale di riferimento OPATANOL, contenente lo stesso principio attivo alla stessa concentrazione, con composizione equivalente, e </w:t>
      </w:r>
      <w:r w:rsidRPr="00FA2478">
        <w:rPr>
          <w:rFonts w:cstheme="minorHAnsi"/>
          <w:sz w:val="24"/>
          <w:szCs w:val="24"/>
        </w:rPr>
        <w:t xml:space="preserve">considerando che sono stati </w:t>
      </w:r>
      <w:r w:rsidR="008C1AC9" w:rsidRPr="00FA2478">
        <w:rPr>
          <w:rFonts w:cstheme="minorHAnsi"/>
          <w:sz w:val="24"/>
          <w:szCs w:val="24"/>
        </w:rPr>
        <w:t>forniti dati</w:t>
      </w:r>
      <w:r w:rsidRPr="00FA2478">
        <w:rPr>
          <w:rFonts w:cstheme="minorHAnsi"/>
          <w:sz w:val="24"/>
          <w:szCs w:val="24"/>
        </w:rPr>
        <w:t xml:space="preserve"> comparativi di equivalenza farmaceutica per dimostrare </w:t>
      </w:r>
      <w:r w:rsidRPr="00FA2478">
        <w:rPr>
          <w:rFonts w:eastAsia="Calibri" w:cstheme="minorHAnsi"/>
          <w:color w:val="000000"/>
          <w:sz w:val="24"/>
          <w:szCs w:val="24"/>
          <w:lang w:eastAsia="it-IT"/>
        </w:rPr>
        <w:t>l’efficacia e la sicurezza rispetto al prodotto di riferimento</w:t>
      </w:r>
      <w:r w:rsidRPr="00FA2478">
        <w:rPr>
          <w:rFonts w:cstheme="minorHAnsi"/>
          <w:sz w:val="24"/>
          <w:szCs w:val="24"/>
        </w:rPr>
        <w:t>, non è stato necessario effettuare ulteriori prove cliniche di confronto con il medicinale di riferimento</w:t>
      </w:r>
      <w:r w:rsidRPr="00FA2478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="000F7776">
        <w:rPr>
          <w:rFonts w:eastAsia="Calibri" w:cstheme="minorHAnsi"/>
          <w:color w:val="000000"/>
          <w:sz w:val="24"/>
          <w:szCs w:val="24"/>
          <w:lang w:eastAsia="it-IT"/>
        </w:rPr>
        <w:t>i</w:t>
      </w:r>
      <w:r w:rsidRPr="00FA2478">
        <w:rPr>
          <w:rFonts w:eastAsia="Calibri" w:cstheme="minorHAnsi"/>
          <w:color w:val="000000"/>
          <w:sz w:val="24"/>
          <w:szCs w:val="24"/>
          <w:lang w:eastAsia="it-IT"/>
        </w:rPr>
        <w:t>n accordo alle linee guida applicabili.</w:t>
      </w:r>
    </w:p>
    <w:p w14:paraId="1DB56BD5" w14:textId="77777777" w:rsidR="00CF08A6" w:rsidRPr="00FA2478" w:rsidRDefault="00CF08A6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53F682F3" w14:textId="77777777" w:rsidR="004E5A39" w:rsidRPr="00FA2478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FA2478">
        <w:rPr>
          <w:rFonts w:cstheme="minorHAnsi"/>
          <w:sz w:val="24"/>
          <w:szCs w:val="24"/>
        </w:rPr>
        <w:t>Le officine coinvolte nella produzione sono conformi alle linee guida di Buona Pratica di Fabbricazione (</w:t>
      </w:r>
      <w:r w:rsidRPr="00FA2478">
        <w:rPr>
          <w:rFonts w:cstheme="minorHAnsi"/>
          <w:i/>
          <w:sz w:val="24"/>
          <w:szCs w:val="24"/>
        </w:rPr>
        <w:t>Good Manufacturing Practice</w:t>
      </w:r>
      <w:r w:rsidRPr="00FA2478">
        <w:rPr>
          <w:rFonts w:cstheme="minorHAnsi"/>
          <w:sz w:val="24"/>
          <w:szCs w:val="24"/>
        </w:rPr>
        <w:t xml:space="preserve"> - GMP). </w:t>
      </w:r>
    </w:p>
    <w:p w14:paraId="330A8370" w14:textId="77777777" w:rsidR="004E5A39" w:rsidRPr="00FA2478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  <w:highlight w:val="yellow"/>
        </w:rPr>
      </w:pPr>
    </w:p>
    <w:p w14:paraId="35612D64" w14:textId="5B5B59C0" w:rsidR="00B862CA" w:rsidRPr="00FA2478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FA2478">
        <w:rPr>
          <w:rFonts w:cstheme="minorHAnsi"/>
          <w:sz w:val="24"/>
          <w:szCs w:val="24"/>
        </w:rPr>
        <w:t xml:space="preserve">Il sistema di Farmacovigilanza descritto dal titolare dell’AIC è conforme ai requisiti previsti dalla normativa corrente. </w:t>
      </w:r>
      <w:r w:rsidR="00DB4C75" w:rsidRPr="00FA2478">
        <w:rPr>
          <w:rFonts w:cstheme="minorHAnsi"/>
          <w:sz w:val="24"/>
          <w:szCs w:val="24"/>
        </w:rPr>
        <w:t xml:space="preserve">È </w:t>
      </w:r>
      <w:r w:rsidRPr="00FA2478">
        <w:rPr>
          <w:rFonts w:cstheme="minorHAnsi"/>
          <w:sz w:val="24"/>
          <w:szCs w:val="24"/>
        </w:rPr>
        <w:t>stato presentato un Piano di gestione del rischio (</w:t>
      </w:r>
      <w:r w:rsidRPr="00FA2478">
        <w:rPr>
          <w:rFonts w:cstheme="minorHAnsi"/>
          <w:i/>
          <w:sz w:val="24"/>
          <w:szCs w:val="24"/>
        </w:rPr>
        <w:t>Risk Management Plan</w:t>
      </w:r>
      <w:r w:rsidRPr="00FA2478">
        <w:rPr>
          <w:rFonts w:cstheme="minorHAnsi"/>
          <w:sz w:val="24"/>
          <w:szCs w:val="24"/>
        </w:rPr>
        <w:t xml:space="preserve"> – RMP) accettabile.</w:t>
      </w:r>
      <w:r w:rsidR="00F964BE" w:rsidRPr="00FA2478">
        <w:rPr>
          <w:rFonts w:cstheme="minorHAnsi"/>
          <w:sz w:val="24"/>
          <w:szCs w:val="24"/>
        </w:rPr>
        <w:t xml:space="preserve"> </w:t>
      </w:r>
    </w:p>
    <w:p w14:paraId="3C9170C4" w14:textId="77777777" w:rsidR="00DB4C75" w:rsidRPr="00FA2478" w:rsidRDefault="00DB4C75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2CEF6E2F" w14:textId="25169FAF" w:rsidR="00A046AC" w:rsidRPr="00FA2478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FA2478">
        <w:rPr>
          <w:rFonts w:cstheme="minorHAnsi"/>
          <w:sz w:val="24"/>
          <w:szCs w:val="24"/>
        </w:rPr>
        <w:t xml:space="preserve">Il titolare di AIC ha presentato una adeguata giustificazione della non presentazione della Valutazione del Rischio ambientale; questo approccio è accettabile in quanto </w:t>
      </w:r>
      <w:r w:rsidR="009D2D5A" w:rsidRPr="00FA2478">
        <w:rPr>
          <w:rFonts w:eastAsia="Calibri" w:cstheme="minorHAnsi"/>
          <w:color w:val="000000"/>
          <w:sz w:val="24"/>
          <w:szCs w:val="24"/>
          <w:lang w:eastAsia="it-IT"/>
        </w:rPr>
        <w:t>CALMIRA</w:t>
      </w:r>
      <w:r w:rsidR="009A306C">
        <w:rPr>
          <w:vertAlign w:val="superscript"/>
        </w:rPr>
        <w:t>®</w:t>
      </w:r>
      <w:r w:rsidR="009A306C">
        <w:rPr>
          <w:spacing w:val="-4"/>
        </w:rPr>
        <w:t xml:space="preserve"> </w:t>
      </w:r>
      <w:r w:rsidRPr="00FA2478">
        <w:rPr>
          <w:rFonts w:cstheme="minorHAnsi"/>
          <w:sz w:val="24"/>
          <w:szCs w:val="24"/>
        </w:rPr>
        <w:t xml:space="preserve">contiene </w:t>
      </w:r>
      <w:r w:rsidR="00265B61" w:rsidRPr="00FA2478">
        <w:rPr>
          <w:rFonts w:cstheme="minorHAnsi"/>
          <w:sz w:val="24"/>
          <w:szCs w:val="24"/>
        </w:rPr>
        <w:t xml:space="preserve">un </w:t>
      </w:r>
      <w:r w:rsidRPr="00FA2478">
        <w:rPr>
          <w:rFonts w:cstheme="minorHAnsi"/>
          <w:sz w:val="24"/>
          <w:szCs w:val="24"/>
        </w:rPr>
        <w:t>principi</w:t>
      </w:r>
      <w:r w:rsidR="00265B61" w:rsidRPr="00FA2478">
        <w:rPr>
          <w:rFonts w:cstheme="minorHAnsi"/>
          <w:sz w:val="24"/>
          <w:szCs w:val="24"/>
        </w:rPr>
        <w:t>o</w:t>
      </w:r>
      <w:r w:rsidRPr="00FA2478">
        <w:rPr>
          <w:rFonts w:cstheme="minorHAnsi"/>
          <w:sz w:val="24"/>
          <w:szCs w:val="24"/>
        </w:rPr>
        <w:t xml:space="preserve"> attiv</w:t>
      </w:r>
      <w:r w:rsidR="00265B61" w:rsidRPr="00FA2478">
        <w:rPr>
          <w:rFonts w:cstheme="minorHAnsi"/>
          <w:sz w:val="24"/>
          <w:szCs w:val="24"/>
        </w:rPr>
        <w:t>o</w:t>
      </w:r>
      <w:r w:rsidRPr="00FA2478">
        <w:rPr>
          <w:rFonts w:cstheme="minorHAnsi"/>
          <w:sz w:val="24"/>
          <w:szCs w:val="24"/>
        </w:rPr>
        <w:t xml:space="preserve"> not</w:t>
      </w:r>
      <w:r w:rsidR="00265B61" w:rsidRPr="00FA2478">
        <w:rPr>
          <w:rFonts w:cstheme="minorHAnsi"/>
          <w:sz w:val="24"/>
          <w:szCs w:val="24"/>
        </w:rPr>
        <w:t>o</w:t>
      </w:r>
      <w:r w:rsidRPr="00FA2478">
        <w:rPr>
          <w:rFonts w:cstheme="minorHAnsi"/>
          <w:sz w:val="24"/>
          <w:szCs w:val="24"/>
        </w:rPr>
        <w:t xml:space="preserve"> present</w:t>
      </w:r>
      <w:r w:rsidR="00265B61" w:rsidRPr="00FA2478">
        <w:rPr>
          <w:rFonts w:cstheme="minorHAnsi"/>
          <w:sz w:val="24"/>
          <w:szCs w:val="24"/>
        </w:rPr>
        <w:t>e</w:t>
      </w:r>
      <w:r w:rsidRPr="00FA2478">
        <w:rPr>
          <w:rFonts w:cstheme="minorHAnsi"/>
          <w:sz w:val="24"/>
          <w:szCs w:val="24"/>
        </w:rPr>
        <w:t xml:space="preserve"> in medicinali autorizzati; inoltre, non sono presenti componenti geneticamente modificati; il metodo di produzione e la formulazione del medicinale non presentano problematiche di carattere ambientale.</w:t>
      </w:r>
    </w:p>
    <w:p w14:paraId="7862CD59" w14:textId="77777777" w:rsidR="00747E46" w:rsidRDefault="00747E46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428C23AF" w14:textId="77777777" w:rsidR="002958F1" w:rsidRDefault="002958F1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14FCB8D8" w14:textId="77777777" w:rsidR="002958F1" w:rsidRPr="00FA2478" w:rsidRDefault="002958F1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016CCC17" w14:textId="0A0FDD36" w:rsidR="004E5A39" w:rsidRPr="00FA2478" w:rsidRDefault="004E5A39" w:rsidP="00EF671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FA2478">
        <w:rPr>
          <w:rFonts w:cstheme="minorHAnsi"/>
          <w:b/>
          <w:sz w:val="24"/>
          <w:szCs w:val="24"/>
        </w:rPr>
        <w:lastRenderedPageBreak/>
        <w:t>ASPETTI DI QUALITA’</w:t>
      </w:r>
    </w:p>
    <w:p w14:paraId="125973CB" w14:textId="50F947C2" w:rsidR="004A4C42" w:rsidRPr="00FA2478" w:rsidRDefault="004A4C42" w:rsidP="00CC52A3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i/>
          <w:sz w:val="24"/>
          <w:szCs w:val="24"/>
        </w:rPr>
      </w:pPr>
      <w:r w:rsidRPr="00FA2478">
        <w:rPr>
          <w:rFonts w:cstheme="minorHAnsi"/>
          <w:b/>
          <w:i/>
          <w:sz w:val="24"/>
          <w:szCs w:val="24"/>
        </w:rPr>
        <w:t>II.1 PRINCIPIO ATTIVO: OLOPATADINA CLORIDRATO</w:t>
      </w:r>
    </w:p>
    <w:p w14:paraId="4B775C90" w14:textId="047F7D8A" w:rsidR="000C1F1F" w:rsidRPr="00FA2478" w:rsidRDefault="000C1F1F" w:rsidP="000C1F1F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FA2478">
        <w:rPr>
          <w:rFonts w:cstheme="minorHAnsi"/>
          <w:sz w:val="24"/>
          <w:szCs w:val="24"/>
          <w:u w:val="single"/>
        </w:rPr>
        <w:t>Nome chimico</w:t>
      </w:r>
      <w:r w:rsidRPr="00FA2478">
        <w:rPr>
          <w:rFonts w:cstheme="minorHAnsi"/>
          <w:sz w:val="24"/>
          <w:szCs w:val="24"/>
        </w:rPr>
        <w:t>: 2-[(11</w:t>
      </w:r>
      <w:proofErr w:type="gramStart"/>
      <w:r w:rsidRPr="00FA2478">
        <w:rPr>
          <w:rFonts w:cstheme="minorHAnsi"/>
          <w:sz w:val="24"/>
          <w:szCs w:val="24"/>
        </w:rPr>
        <w:t>Z)-</w:t>
      </w:r>
      <w:proofErr w:type="gramEnd"/>
      <w:r w:rsidRPr="00FA2478">
        <w:rPr>
          <w:rFonts w:cstheme="minorHAnsi"/>
          <w:sz w:val="24"/>
          <w:szCs w:val="24"/>
        </w:rPr>
        <w:t xml:space="preserve">11-[3-(dimethylamino)propylidene]-6H-benzo[c][2]benzoxepin-2-yl]acetic acid </w:t>
      </w:r>
      <w:proofErr w:type="spellStart"/>
      <w:r w:rsidRPr="00FA2478">
        <w:rPr>
          <w:rFonts w:cstheme="minorHAnsi"/>
          <w:sz w:val="24"/>
          <w:szCs w:val="24"/>
        </w:rPr>
        <w:t>hydrochloride</w:t>
      </w:r>
      <w:proofErr w:type="spellEnd"/>
    </w:p>
    <w:p w14:paraId="3D26E71D" w14:textId="110F17F7" w:rsidR="000C1F1F" w:rsidRPr="00FA2478" w:rsidRDefault="000C1F1F" w:rsidP="000C1F1F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FA2478">
        <w:rPr>
          <w:rFonts w:cstheme="minorHAnsi"/>
          <w:sz w:val="24"/>
          <w:szCs w:val="24"/>
          <w:u w:val="single"/>
        </w:rPr>
        <w:t>Struttura</w:t>
      </w:r>
      <w:r w:rsidRPr="00FA2478">
        <w:rPr>
          <w:rFonts w:cstheme="minorHAnsi"/>
          <w:sz w:val="24"/>
          <w:szCs w:val="24"/>
        </w:rPr>
        <w:t>:</w:t>
      </w:r>
    </w:p>
    <w:p w14:paraId="36D0EE2B" w14:textId="0B1714AF" w:rsidR="000C1F1F" w:rsidRPr="00FA2478" w:rsidRDefault="000C1F1F" w:rsidP="000C1F1F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FA2478">
        <w:rPr>
          <w:rFonts w:cstheme="minorHAnsi"/>
          <w:b/>
          <w:i/>
          <w:noProof/>
          <w:sz w:val="24"/>
          <w:szCs w:val="24"/>
          <w:lang w:eastAsia="it-IT"/>
        </w:rPr>
        <w:drawing>
          <wp:anchor distT="0" distB="0" distL="114300" distR="114300" simplePos="0" relativeHeight="251658752" behindDoc="1" locked="0" layoutInCell="1" allowOverlap="1" wp14:anchorId="1D25C5ED" wp14:editId="7709223E">
            <wp:simplePos x="0" y="0"/>
            <wp:positionH relativeFrom="column">
              <wp:posOffset>22437</wp:posOffset>
            </wp:positionH>
            <wp:positionV relativeFrom="paragraph">
              <wp:posOffset>64770</wp:posOffset>
            </wp:positionV>
            <wp:extent cx="1571625" cy="1259205"/>
            <wp:effectExtent l="0" t="0" r="9525" b="0"/>
            <wp:wrapNone/>
            <wp:docPr id="1986310619" name="Immagine 1986310619" descr="Immagine che contiene diagramma, schizzo, origami, design&#10;&#10;Il contenuto generato dall'IA potrebbe non essere corrett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86310619" name="Immagine 1986310619" descr="Immagine che contiene diagramma, schizzo, origami, design&#10;&#10;Il contenuto generato dall'IA potrebbe non essere corretto.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71625" cy="12592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7E735DB" w14:textId="7A3C5012" w:rsidR="000C1F1F" w:rsidRPr="00FA2478" w:rsidRDefault="000C1F1F" w:rsidP="000C1F1F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4F0D4CC9" w14:textId="77777777" w:rsidR="000C1F1F" w:rsidRPr="00FA2478" w:rsidRDefault="000C1F1F" w:rsidP="000C1F1F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708594D5" w14:textId="77777777" w:rsidR="000C1F1F" w:rsidRPr="00FA2478" w:rsidRDefault="000C1F1F" w:rsidP="000C1F1F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187D2578" w14:textId="7F3B2B92" w:rsidR="000C1F1F" w:rsidRPr="00FA2478" w:rsidRDefault="000C1F1F" w:rsidP="000C1F1F">
      <w:pPr>
        <w:spacing w:after="0" w:line="240" w:lineRule="auto"/>
        <w:jc w:val="center"/>
        <w:rPr>
          <w:rFonts w:cstheme="minorHAnsi"/>
          <w:sz w:val="24"/>
          <w:szCs w:val="24"/>
          <w:highlight w:val="yellow"/>
        </w:rPr>
      </w:pPr>
    </w:p>
    <w:p w14:paraId="4690DBB8" w14:textId="77777777" w:rsidR="000C1F1F" w:rsidRPr="00FA2478" w:rsidRDefault="000C1F1F" w:rsidP="000C1F1F">
      <w:pPr>
        <w:spacing w:after="0" w:line="240" w:lineRule="auto"/>
        <w:jc w:val="both"/>
        <w:rPr>
          <w:rFonts w:cstheme="minorHAnsi"/>
          <w:sz w:val="24"/>
          <w:szCs w:val="24"/>
          <w:u w:val="single"/>
        </w:rPr>
      </w:pPr>
    </w:p>
    <w:p w14:paraId="372C7B8A" w14:textId="77777777" w:rsidR="000C1F1F" w:rsidRPr="00FA2478" w:rsidRDefault="000C1F1F" w:rsidP="000C1F1F">
      <w:pPr>
        <w:spacing w:after="0" w:line="240" w:lineRule="auto"/>
        <w:jc w:val="both"/>
        <w:rPr>
          <w:rFonts w:cstheme="minorHAnsi"/>
          <w:sz w:val="24"/>
          <w:szCs w:val="24"/>
          <w:u w:val="single"/>
        </w:rPr>
      </w:pPr>
    </w:p>
    <w:p w14:paraId="5E81BBFD" w14:textId="77777777" w:rsidR="000C1F1F" w:rsidRPr="00FA2478" w:rsidRDefault="000C1F1F" w:rsidP="000C1F1F">
      <w:pPr>
        <w:spacing w:after="0" w:line="240" w:lineRule="auto"/>
        <w:jc w:val="both"/>
        <w:rPr>
          <w:rFonts w:cstheme="minorHAnsi"/>
          <w:sz w:val="24"/>
          <w:szCs w:val="24"/>
          <w:u w:val="single"/>
        </w:rPr>
      </w:pPr>
    </w:p>
    <w:p w14:paraId="14132F95" w14:textId="408C395F" w:rsidR="000C1F1F" w:rsidRPr="00FA2478" w:rsidRDefault="000C1F1F" w:rsidP="000C1F1F">
      <w:pPr>
        <w:spacing w:after="0" w:line="240" w:lineRule="auto"/>
        <w:jc w:val="both"/>
        <w:rPr>
          <w:rFonts w:cstheme="minorHAnsi"/>
          <w:sz w:val="24"/>
          <w:szCs w:val="24"/>
          <w:u w:val="single"/>
        </w:rPr>
      </w:pPr>
      <w:r w:rsidRPr="00FA2478">
        <w:rPr>
          <w:rFonts w:cstheme="minorHAnsi"/>
          <w:sz w:val="24"/>
          <w:szCs w:val="24"/>
          <w:u w:val="single"/>
        </w:rPr>
        <w:t>Formula molecolare:</w:t>
      </w:r>
      <w:r w:rsidRPr="00FA2478">
        <w:rPr>
          <w:rFonts w:cstheme="minorHAnsi"/>
          <w:sz w:val="24"/>
          <w:szCs w:val="24"/>
        </w:rPr>
        <w:t xml:space="preserve"> C</w:t>
      </w:r>
      <w:r w:rsidRPr="00FA2478">
        <w:rPr>
          <w:rFonts w:cstheme="minorHAnsi"/>
          <w:sz w:val="24"/>
          <w:szCs w:val="24"/>
          <w:vertAlign w:val="subscript"/>
        </w:rPr>
        <w:t>21</w:t>
      </w:r>
      <w:r w:rsidRPr="00FA2478">
        <w:rPr>
          <w:rFonts w:cstheme="minorHAnsi"/>
          <w:sz w:val="24"/>
          <w:szCs w:val="24"/>
        </w:rPr>
        <w:t>H</w:t>
      </w:r>
      <w:r w:rsidRPr="00FA2478">
        <w:rPr>
          <w:rFonts w:cstheme="minorHAnsi"/>
          <w:sz w:val="24"/>
          <w:szCs w:val="24"/>
          <w:vertAlign w:val="subscript"/>
        </w:rPr>
        <w:t>24</w:t>
      </w:r>
      <w:r w:rsidRPr="00FA2478">
        <w:rPr>
          <w:rFonts w:cstheme="minorHAnsi"/>
          <w:sz w:val="24"/>
          <w:szCs w:val="24"/>
        </w:rPr>
        <w:t>NO</w:t>
      </w:r>
      <w:r w:rsidRPr="00FA2478">
        <w:rPr>
          <w:rFonts w:cstheme="minorHAnsi"/>
          <w:sz w:val="24"/>
          <w:szCs w:val="24"/>
          <w:vertAlign w:val="subscript"/>
        </w:rPr>
        <w:t>3</w:t>
      </w:r>
      <w:r w:rsidRPr="00FA2478">
        <w:rPr>
          <w:rFonts w:cstheme="minorHAnsi"/>
          <w:sz w:val="24"/>
          <w:szCs w:val="24"/>
        </w:rPr>
        <w:t>Cl</w:t>
      </w:r>
    </w:p>
    <w:p w14:paraId="3F152971" w14:textId="77777777" w:rsidR="000C1F1F" w:rsidRPr="00FA2478" w:rsidRDefault="000C1F1F" w:rsidP="000C1F1F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FA2478">
        <w:rPr>
          <w:rFonts w:cstheme="minorHAnsi"/>
          <w:sz w:val="24"/>
          <w:szCs w:val="24"/>
          <w:u w:val="single"/>
        </w:rPr>
        <w:t>Peso molecolare</w:t>
      </w:r>
      <w:r w:rsidRPr="00FA2478">
        <w:rPr>
          <w:rFonts w:cstheme="minorHAnsi"/>
          <w:sz w:val="24"/>
          <w:szCs w:val="24"/>
        </w:rPr>
        <w:t>:</w:t>
      </w:r>
      <w:r w:rsidRPr="00FA2478">
        <w:rPr>
          <w:rFonts w:cstheme="minorHAnsi"/>
          <w:color w:val="252525"/>
          <w:sz w:val="24"/>
          <w:szCs w:val="24"/>
          <w:shd w:val="clear" w:color="auto" w:fill="F9F9F9"/>
        </w:rPr>
        <w:t xml:space="preserve"> </w:t>
      </w:r>
      <w:r w:rsidRPr="00FA2478">
        <w:rPr>
          <w:rFonts w:cstheme="minorHAnsi"/>
          <w:sz w:val="24"/>
          <w:szCs w:val="24"/>
        </w:rPr>
        <w:t xml:space="preserve">373.88 </w:t>
      </w:r>
      <w:r w:rsidRPr="00FA2478">
        <w:rPr>
          <w:rStyle w:val="s1"/>
          <w:rFonts w:asciiTheme="minorHAnsi" w:hAnsiTheme="minorHAnsi" w:cstheme="minorHAnsi"/>
          <w:sz w:val="24"/>
          <w:szCs w:val="24"/>
        </w:rPr>
        <w:t>g/mol</w:t>
      </w:r>
    </w:p>
    <w:p w14:paraId="29E3A460" w14:textId="77777777" w:rsidR="000C1F1F" w:rsidRPr="00FA2478" w:rsidRDefault="000C1F1F" w:rsidP="000C1F1F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FA2478">
        <w:rPr>
          <w:rFonts w:cstheme="minorHAnsi"/>
          <w:sz w:val="24"/>
          <w:szCs w:val="24"/>
          <w:u w:val="single"/>
        </w:rPr>
        <w:t>CAS</w:t>
      </w:r>
      <w:r w:rsidRPr="00FA2478">
        <w:rPr>
          <w:rFonts w:cstheme="minorHAnsi"/>
          <w:sz w:val="24"/>
          <w:szCs w:val="24"/>
        </w:rPr>
        <w:t>: [140462-76-6]</w:t>
      </w:r>
    </w:p>
    <w:p w14:paraId="49A66FE6" w14:textId="77777777" w:rsidR="00E207B1" w:rsidRPr="00FA2478" w:rsidRDefault="00E207B1" w:rsidP="00EF6711">
      <w:pPr>
        <w:spacing w:after="0" w:line="240" w:lineRule="auto"/>
        <w:jc w:val="both"/>
        <w:rPr>
          <w:rFonts w:cstheme="minorHAnsi"/>
          <w:b/>
          <w:i/>
          <w:sz w:val="24"/>
          <w:szCs w:val="24"/>
          <w:highlight w:val="green"/>
        </w:rPr>
      </w:pPr>
    </w:p>
    <w:p w14:paraId="5995DA63" w14:textId="2D6D2B08" w:rsidR="00265B61" w:rsidRPr="00FA2478" w:rsidRDefault="00265B61" w:rsidP="00265B61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FA2478">
        <w:rPr>
          <w:rFonts w:cstheme="minorHAnsi"/>
          <w:sz w:val="24"/>
          <w:szCs w:val="24"/>
        </w:rPr>
        <w:t>Il principio attivo non è</w:t>
      </w:r>
      <w:r w:rsidR="007E6284" w:rsidRPr="00FA2478">
        <w:rPr>
          <w:rFonts w:cstheme="minorHAnsi"/>
          <w:sz w:val="24"/>
          <w:szCs w:val="24"/>
        </w:rPr>
        <w:t xml:space="preserve"> </w:t>
      </w:r>
      <w:r w:rsidRPr="00FA2478">
        <w:rPr>
          <w:rFonts w:cstheme="minorHAnsi"/>
          <w:sz w:val="24"/>
          <w:szCs w:val="24"/>
        </w:rPr>
        <w:t xml:space="preserve">presente in Farmacopea Europea; il produttore ha presentato </w:t>
      </w:r>
      <w:r w:rsidR="00435039" w:rsidRPr="00FA2478">
        <w:rPr>
          <w:rFonts w:cstheme="minorHAnsi"/>
          <w:sz w:val="24"/>
          <w:szCs w:val="24"/>
        </w:rPr>
        <w:t xml:space="preserve">la documentazione sotto forma di Active </w:t>
      </w:r>
      <w:proofErr w:type="spellStart"/>
      <w:r w:rsidR="00435039" w:rsidRPr="00FA2478">
        <w:rPr>
          <w:rFonts w:cstheme="minorHAnsi"/>
          <w:sz w:val="24"/>
          <w:szCs w:val="24"/>
        </w:rPr>
        <w:t>Substance</w:t>
      </w:r>
      <w:proofErr w:type="spellEnd"/>
      <w:r w:rsidR="00435039" w:rsidRPr="00FA2478">
        <w:rPr>
          <w:rFonts w:cstheme="minorHAnsi"/>
          <w:sz w:val="24"/>
          <w:szCs w:val="24"/>
        </w:rPr>
        <w:t xml:space="preserve"> Master File</w:t>
      </w:r>
      <w:r w:rsidRPr="00FA2478">
        <w:rPr>
          <w:rFonts w:cstheme="minorHAnsi"/>
          <w:sz w:val="24"/>
          <w:szCs w:val="24"/>
        </w:rPr>
        <w:t xml:space="preserve"> </w:t>
      </w:r>
      <w:r w:rsidR="00435039" w:rsidRPr="00FA2478">
        <w:rPr>
          <w:rFonts w:cstheme="minorHAnsi"/>
          <w:sz w:val="24"/>
          <w:szCs w:val="24"/>
        </w:rPr>
        <w:t>(</w:t>
      </w:r>
      <w:r w:rsidRPr="00FA2478">
        <w:rPr>
          <w:rFonts w:cstheme="minorHAnsi"/>
          <w:sz w:val="24"/>
          <w:szCs w:val="24"/>
        </w:rPr>
        <w:t>ASMF</w:t>
      </w:r>
      <w:r w:rsidR="00435039" w:rsidRPr="00FA2478">
        <w:rPr>
          <w:rFonts w:cstheme="minorHAnsi"/>
          <w:sz w:val="24"/>
          <w:szCs w:val="24"/>
        </w:rPr>
        <w:t>).</w:t>
      </w:r>
    </w:p>
    <w:p w14:paraId="5F1B2F9A" w14:textId="77777777" w:rsidR="0054528F" w:rsidRPr="00FA2478" w:rsidRDefault="0054528F" w:rsidP="00265B61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64E7F2E3" w14:textId="77777777" w:rsidR="00265B61" w:rsidRPr="00FA2478" w:rsidRDefault="00265B61" w:rsidP="00265B61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FA2478">
        <w:rPr>
          <w:rFonts w:cstheme="minorHAnsi"/>
          <w:sz w:val="24"/>
          <w:szCs w:val="24"/>
        </w:rPr>
        <w:t>La sintesi del principio attivo è stata adeguatamente descritta a partire da idonei materiali di partenza; sono utilizzati appropriati controlli di processo e intermedi di sintesi.</w:t>
      </w:r>
    </w:p>
    <w:p w14:paraId="257D5A03" w14:textId="20EC021D" w:rsidR="00265B61" w:rsidRPr="00FA2478" w:rsidRDefault="00265B61" w:rsidP="00265B61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FA2478">
        <w:rPr>
          <w:rFonts w:cstheme="minorHAnsi"/>
          <w:sz w:val="24"/>
          <w:szCs w:val="24"/>
        </w:rPr>
        <w:t>Le specifiche del principio attivo sono appropriate e controllate con metodi analitici adeguatamente convalidati. Sono stati forniti certificati analitici che confermano la qualità del principio attivo.</w:t>
      </w:r>
    </w:p>
    <w:p w14:paraId="54F2DF62" w14:textId="16935178" w:rsidR="00265B61" w:rsidRPr="00FA2478" w:rsidRDefault="00265B61" w:rsidP="00265B61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FA2478">
        <w:rPr>
          <w:rFonts w:cstheme="minorHAnsi"/>
          <w:sz w:val="24"/>
          <w:szCs w:val="24"/>
        </w:rPr>
        <w:t>Sono stati forniti adeguati studi di stabilità per il principio attivo</w:t>
      </w:r>
      <w:r w:rsidR="00435039" w:rsidRPr="00FA2478">
        <w:rPr>
          <w:rFonts w:cstheme="minorHAnsi"/>
          <w:sz w:val="24"/>
          <w:szCs w:val="24"/>
        </w:rPr>
        <w:t>.</w:t>
      </w:r>
      <w:r w:rsidRPr="00FA2478">
        <w:rPr>
          <w:rFonts w:cstheme="minorHAnsi"/>
          <w:sz w:val="24"/>
          <w:szCs w:val="24"/>
        </w:rPr>
        <w:t xml:space="preserve"> </w:t>
      </w:r>
    </w:p>
    <w:p w14:paraId="201CBAE5" w14:textId="77777777" w:rsidR="0054528F" w:rsidRPr="00FA2478" w:rsidRDefault="0054528F" w:rsidP="00EF6711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</w:p>
    <w:p w14:paraId="6B63BE20" w14:textId="30FE1FF5" w:rsidR="004E5A39" w:rsidRPr="00FA2478" w:rsidRDefault="004E5A39" w:rsidP="00EF6711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FA2478">
        <w:rPr>
          <w:rFonts w:cstheme="minorHAnsi"/>
          <w:b/>
          <w:sz w:val="24"/>
          <w:szCs w:val="24"/>
        </w:rPr>
        <w:t>II.2 PRODOTTO FINITO</w:t>
      </w:r>
    </w:p>
    <w:p w14:paraId="6C81B3A1" w14:textId="77777777" w:rsidR="004E5A39" w:rsidRPr="00FA2478" w:rsidRDefault="004E5A39" w:rsidP="00EF6711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FA2478">
        <w:rPr>
          <w:rFonts w:cstheme="minorHAnsi"/>
          <w:b/>
          <w:sz w:val="24"/>
          <w:szCs w:val="24"/>
        </w:rPr>
        <w:t>Descrizione e composizione</w:t>
      </w:r>
    </w:p>
    <w:p w14:paraId="7BC4ABDE" w14:textId="162D13E6" w:rsidR="00E47D8B" w:rsidRPr="00FA2478" w:rsidRDefault="009D2D5A" w:rsidP="00E47D8B">
      <w:pPr>
        <w:widowControl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FA2478">
        <w:rPr>
          <w:rFonts w:eastAsia="Calibri" w:cstheme="minorHAnsi"/>
          <w:color w:val="000000"/>
          <w:sz w:val="24"/>
          <w:szCs w:val="24"/>
          <w:lang w:eastAsia="it-IT"/>
        </w:rPr>
        <w:t>CALMIRA</w:t>
      </w:r>
      <w:proofErr w:type="gramStart"/>
      <w:r w:rsidR="00D16E55">
        <w:rPr>
          <w:vertAlign w:val="superscript"/>
        </w:rPr>
        <w:t>®</w:t>
      </w:r>
      <w:r w:rsidR="00D16E55">
        <w:rPr>
          <w:spacing w:val="-4"/>
        </w:rPr>
        <w:t xml:space="preserve"> </w:t>
      </w:r>
      <w:r w:rsidR="000B7AC8" w:rsidRPr="00FA2478">
        <w:rPr>
          <w:rFonts w:eastAsia="Calibri" w:cstheme="minorHAnsi"/>
          <w:color w:val="000000"/>
          <w:sz w:val="24"/>
          <w:szCs w:val="24"/>
          <w:lang w:eastAsia="it-IT"/>
        </w:rPr>
        <w:t xml:space="preserve"> è</w:t>
      </w:r>
      <w:proofErr w:type="gramEnd"/>
      <w:r w:rsidR="000B7AC8" w:rsidRPr="00FA2478">
        <w:rPr>
          <w:rFonts w:eastAsia="Calibri" w:cstheme="minorHAnsi"/>
          <w:color w:val="000000"/>
          <w:sz w:val="24"/>
          <w:szCs w:val="24"/>
          <w:lang w:eastAsia="it-IT"/>
        </w:rPr>
        <w:t xml:space="preserve"> disponibile </w:t>
      </w:r>
      <w:r w:rsidR="00E47D8B" w:rsidRPr="00FA2478">
        <w:rPr>
          <w:rFonts w:eastAsia="Calibri" w:cstheme="minorHAnsi"/>
          <w:color w:val="000000"/>
          <w:sz w:val="24"/>
          <w:szCs w:val="24"/>
          <w:lang w:eastAsia="it-IT"/>
        </w:rPr>
        <w:t>in collirio, soluzione.</w:t>
      </w:r>
      <w:r w:rsidR="00E47D8B" w:rsidRPr="00FA2478">
        <w:rPr>
          <w:rFonts w:cstheme="minorHAnsi"/>
          <w:sz w:val="24"/>
          <w:szCs w:val="24"/>
        </w:rPr>
        <w:t xml:space="preserve"> </w:t>
      </w:r>
    </w:p>
    <w:p w14:paraId="77FF1E76" w14:textId="4BDA92E8" w:rsidR="00B30431" w:rsidRPr="00FA2478" w:rsidRDefault="004E5A39" w:rsidP="00392753">
      <w:pPr>
        <w:widowControl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FA2478">
        <w:rPr>
          <w:rFonts w:cstheme="minorHAnsi"/>
          <w:sz w:val="24"/>
          <w:szCs w:val="24"/>
        </w:rPr>
        <w:t xml:space="preserve">Gli eccipienti sono </w:t>
      </w:r>
      <w:proofErr w:type="spellStart"/>
      <w:r w:rsidR="00041C95" w:rsidRPr="00FA2478">
        <w:rPr>
          <w:rFonts w:cstheme="minorHAnsi"/>
          <w:sz w:val="24"/>
          <w:szCs w:val="24"/>
        </w:rPr>
        <w:t>Benzalconio</w:t>
      </w:r>
      <w:proofErr w:type="spellEnd"/>
      <w:r w:rsidR="00041C95" w:rsidRPr="00FA2478">
        <w:rPr>
          <w:rFonts w:cstheme="minorHAnsi"/>
          <w:sz w:val="24"/>
          <w:szCs w:val="24"/>
        </w:rPr>
        <w:t xml:space="preserve"> cloruro, </w:t>
      </w:r>
      <w:r w:rsidR="008932BE" w:rsidRPr="00FA2478">
        <w:rPr>
          <w:rFonts w:cstheme="minorHAnsi"/>
          <w:sz w:val="24"/>
          <w:szCs w:val="24"/>
        </w:rPr>
        <w:t>Sodio cloruro, Sodio fo</w:t>
      </w:r>
      <w:r w:rsidR="009A3B0B" w:rsidRPr="00FA2478">
        <w:rPr>
          <w:rFonts w:cstheme="minorHAnsi"/>
          <w:sz w:val="24"/>
          <w:szCs w:val="24"/>
        </w:rPr>
        <w:t>sf</w:t>
      </w:r>
      <w:r w:rsidR="008932BE" w:rsidRPr="00FA2478">
        <w:rPr>
          <w:rFonts w:cstheme="minorHAnsi"/>
          <w:sz w:val="24"/>
          <w:szCs w:val="24"/>
        </w:rPr>
        <w:t>ato</w:t>
      </w:r>
      <w:r w:rsidR="009A3B0B" w:rsidRPr="00FA2478">
        <w:rPr>
          <w:rFonts w:cstheme="minorHAnsi"/>
          <w:sz w:val="24"/>
          <w:szCs w:val="24"/>
        </w:rPr>
        <w:t xml:space="preserve"> dibasico anidro</w:t>
      </w:r>
      <w:r w:rsidR="00041C95" w:rsidRPr="00FA2478">
        <w:rPr>
          <w:rFonts w:cstheme="minorHAnsi"/>
          <w:sz w:val="24"/>
          <w:szCs w:val="24"/>
        </w:rPr>
        <w:t>, Acido cloridrico, Sodio idrossido, acqua per preparazioni iniettabili.</w:t>
      </w:r>
    </w:p>
    <w:p w14:paraId="5B2CE0B1" w14:textId="77777777" w:rsidR="00EC69C4" w:rsidRPr="00FA2478" w:rsidRDefault="00EC69C4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2B178C45" w14:textId="77777777" w:rsidR="004E5A39" w:rsidRPr="00FA2478" w:rsidRDefault="004E5A39" w:rsidP="00EF6711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FA2478">
        <w:rPr>
          <w:rFonts w:cstheme="minorHAnsi"/>
          <w:b/>
          <w:sz w:val="24"/>
          <w:szCs w:val="24"/>
        </w:rPr>
        <w:t>Sviluppo farmaceutico</w:t>
      </w:r>
    </w:p>
    <w:p w14:paraId="416CF095" w14:textId="77777777" w:rsidR="004E5A39" w:rsidRPr="00FA2478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FA2478">
        <w:rPr>
          <w:rFonts w:cstheme="minorHAnsi"/>
          <w:sz w:val="24"/>
          <w:szCs w:val="24"/>
        </w:rPr>
        <w:t>Sono stati forniti dettagli dello sviluppo farmaceutico e questi sono stati ritenuti soddisfacenti.</w:t>
      </w:r>
    </w:p>
    <w:p w14:paraId="0C1A9C5D" w14:textId="77777777" w:rsidR="004E5A39" w:rsidRPr="00FA2478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73ED4F7C" w14:textId="77777777" w:rsidR="004E5A39" w:rsidRPr="00FA2478" w:rsidRDefault="004E5A39" w:rsidP="00EF6711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FA2478">
        <w:rPr>
          <w:rFonts w:cstheme="minorHAnsi"/>
          <w:b/>
          <w:sz w:val="24"/>
          <w:szCs w:val="24"/>
        </w:rPr>
        <w:t xml:space="preserve">Produzione </w:t>
      </w:r>
    </w:p>
    <w:p w14:paraId="720F2E9F" w14:textId="77777777" w:rsidR="004E5A39" w:rsidRPr="00FA2478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FA2478">
        <w:rPr>
          <w:rFonts w:cstheme="minorHAnsi"/>
          <w:sz w:val="24"/>
          <w:szCs w:val="24"/>
        </w:rPr>
        <w:t>Sono stati forniti una descrizione del metodo di produzione e la relativa flow-chart.</w:t>
      </w:r>
    </w:p>
    <w:p w14:paraId="4B7C7D3A" w14:textId="77777777" w:rsidR="004E5A39" w:rsidRPr="00FA2478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FA2478">
        <w:rPr>
          <w:rFonts w:cstheme="minorHAnsi"/>
          <w:sz w:val="24"/>
          <w:szCs w:val="24"/>
        </w:rPr>
        <w:t>I controlli effettuati nel corso della produzione sono appropriati per la natura del medicinale e del metodo di produzione. Sono stati forniti, inoltre, dati soddisfacenti relativi alla convalida del metodo di produzione.</w:t>
      </w:r>
    </w:p>
    <w:p w14:paraId="01DCF077" w14:textId="77777777" w:rsidR="004E5A39" w:rsidRPr="00FA2478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1401C945" w14:textId="77777777" w:rsidR="004E5A39" w:rsidRPr="00FA2478" w:rsidRDefault="004E5A39" w:rsidP="00EF6711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FA2478">
        <w:rPr>
          <w:rFonts w:cstheme="minorHAnsi"/>
          <w:b/>
          <w:sz w:val="24"/>
          <w:szCs w:val="24"/>
        </w:rPr>
        <w:t>Specifiche del prodotto finito</w:t>
      </w:r>
    </w:p>
    <w:p w14:paraId="23930CD9" w14:textId="0409BD20" w:rsidR="004E5A39" w:rsidRPr="00FA2478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FA2478">
        <w:rPr>
          <w:rFonts w:cstheme="minorHAnsi"/>
          <w:sz w:val="24"/>
          <w:szCs w:val="24"/>
        </w:rPr>
        <w:t xml:space="preserve">Sono state fornite adeguate specifiche di controllo per il prodotto finito al rilascio e alla fine della validità. I metodi analitici sono stati descritti e adeguatamente convalidati. Sono stati forniti, inoltre, dati analitici per </w:t>
      </w:r>
      <w:r w:rsidR="00BA0ACD" w:rsidRPr="00FA2478">
        <w:rPr>
          <w:rFonts w:cstheme="minorHAnsi"/>
          <w:sz w:val="24"/>
          <w:szCs w:val="24"/>
        </w:rPr>
        <w:t>il</w:t>
      </w:r>
      <w:r w:rsidRPr="00FA2478">
        <w:rPr>
          <w:rFonts w:cstheme="minorHAnsi"/>
          <w:sz w:val="24"/>
          <w:szCs w:val="24"/>
        </w:rPr>
        <w:t xml:space="preserve"> prodotto finito: questi dati dimostrano che i lotti prodotti sono in accordo alle specifiche proposte. Sono stati forniti, infine, </w:t>
      </w:r>
      <w:r w:rsidR="00F44B8C" w:rsidRPr="00FA2478">
        <w:rPr>
          <w:rFonts w:cstheme="minorHAnsi"/>
          <w:sz w:val="24"/>
          <w:szCs w:val="24"/>
        </w:rPr>
        <w:t>dati adeguati</w:t>
      </w:r>
      <w:r w:rsidRPr="00FA2478">
        <w:rPr>
          <w:rFonts w:cstheme="minorHAnsi"/>
          <w:sz w:val="24"/>
          <w:szCs w:val="24"/>
        </w:rPr>
        <w:t xml:space="preserve"> per </w:t>
      </w:r>
      <w:r w:rsidR="00F44B8C" w:rsidRPr="00FA2478">
        <w:rPr>
          <w:rFonts w:cstheme="minorHAnsi"/>
          <w:sz w:val="24"/>
          <w:szCs w:val="24"/>
        </w:rPr>
        <w:t>la qualità de</w:t>
      </w:r>
      <w:r w:rsidRPr="00FA2478">
        <w:rPr>
          <w:rFonts w:cstheme="minorHAnsi"/>
          <w:sz w:val="24"/>
          <w:szCs w:val="24"/>
        </w:rPr>
        <w:t>gli standard di riferimento utilizzati.</w:t>
      </w:r>
    </w:p>
    <w:p w14:paraId="296D9BE1" w14:textId="77777777" w:rsidR="0054528F" w:rsidRPr="00FA2478" w:rsidRDefault="0054528F" w:rsidP="00EF6711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</w:p>
    <w:p w14:paraId="2805F43F" w14:textId="77777777" w:rsidR="004E5A39" w:rsidRPr="00FA2478" w:rsidRDefault="004E5A39" w:rsidP="00EF6711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FA2478">
        <w:rPr>
          <w:rFonts w:cstheme="minorHAnsi"/>
          <w:b/>
          <w:sz w:val="24"/>
          <w:szCs w:val="24"/>
        </w:rPr>
        <w:lastRenderedPageBreak/>
        <w:t>Contenitore</w:t>
      </w:r>
    </w:p>
    <w:p w14:paraId="10A37BB4" w14:textId="6FF8D5F6" w:rsidR="000D0966" w:rsidRPr="00FA2478" w:rsidRDefault="000D0966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FA2478">
        <w:rPr>
          <w:rFonts w:eastAsia="Calibri" w:cstheme="minorHAnsi"/>
          <w:color w:val="000000"/>
          <w:sz w:val="24"/>
          <w:szCs w:val="24"/>
          <w:lang w:eastAsia="it-IT"/>
        </w:rPr>
        <w:t>CALMIRA</w:t>
      </w:r>
      <w:r w:rsidR="009A306C">
        <w:rPr>
          <w:vertAlign w:val="superscript"/>
        </w:rPr>
        <w:t>®</w:t>
      </w:r>
      <w:r w:rsidR="009A306C">
        <w:rPr>
          <w:spacing w:val="-4"/>
        </w:rPr>
        <w:t xml:space="preserve"> </w:t>
      </w:r>
      <w:r w:rsidR="00E077D1" w:rsidRPr="00FA2478">
        <w:rPr>
          <w:rFonts w:cstheme="minorHAnsi"/>
          <w:sz w:val="24"/>
          <w:szCs w:val="24"/>
        </w:rPr>
        <w:t xml:space="preserve">è confezionato </w:t>
      </w:r>
      <w:r w:rsidRPr="00FA2478">
        <w:rPr>
          <w:rFonts w:cstheme="minorHAnsi"/>
          <w:sz w:val="24"/>
          <w:szCs w:val="24"/>
        </w:rPr>
        <w:t xml:space="preserve">flaconi opachi di polietilene a bassa densità da 10 ml contenenti 5 ml di soluzione, con contagocce, sigillati con un tappo in polietilene ad alta e bassa densità. </w:t>
      </w:r>
    </w:p>
    <w:p w14:paraId="1B6AD125" w14:textId="372B3BD7" w:rsidR="004E5A39" w:rsidRPr="00FA2478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FA2478">
        <w:rPr>
          <w:rFonts w:cstheme="minorHAnsi"/>
          <w:sz w:val="24"/>
          <w:szCs w:val="24"/>
        </w:rPr>
        <w:t xml:space="preserve">Sono state fornite </w:t>
      </w:r>
      <w:r w:rsidR="00F44B8C" w:rsidRPr="00FA2478">
        <w:rPr>
          <w:rFonts w:cstheme="minorHAnsi"/>
          <w:sz w:val="24"/>
          <w:szCs w:val="24"/>
        </w:rPr>
        <w:t xml:space="preserve">adeguate informazioni relative al </w:t>
      </w:r>
      <w:r w:rsidRPr="00FA2478">
        <w:rPr>
          <w:rFonts w:cstheme="minorHAnsi"/>
          <w:sz w:val="24"/>
          <w:szCs w:val="24"/>
        </w:rPr>
        <w:t>confezionamento primario.</w:t>
      </w:r>
    </w:p>
    <w:p w14:paraId="6BE64A56" w14:textId="77777777" w:rsidR="00BA0ACD" w:rsidRPr="00FA2478" w:rsidRDefault="00BA0ACD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7CBEB389" w14:textId="77777777" w:rsidR="004E5A39" w:rsidRPr="00FA2478" w:rsidRDefault="004E5A39" w:rsidP="00EF6711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FA2478">
        <w:rPr>
          <w:rFonts w:cstheme="minorHAnsi"/>
          <w:b/>
          <w:sz w:val="24"/>
          <w:szCs w:val="24"/>
        </w:rPr>
        <w:t>Stabilità</w:t>
      </w:r>
    </w:p>
    <w:p w14:paraId="3AFA76FF" w14:textId="3A179971" w:rsidR="004E5A39" w:rsidRPr="00FA2478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FA2478">
        <w:rPr>
          <w:rFonts w:cstheme="minorHAnsi"/>
          <w:sz w:val="24"/>
          <w:szCs w:val="24"/>
        </w:rPr>
        <w:t xml:space="preserve">Studi di stabilità sul prodotto finito sono stati condotti in accordo alle correnti linee guida e i risultati sono entro i limiti delle specifiche autorizzate. Sulla base di questi risultati, è stato autorizzato un periodo di validità di </w:t>
      </w:r>
      <w:r w:rsidR="00492BEE" w:rsidRPr="00FA2478">
        <w:rPr>
          <w:rFonts w:cstheme="minorHAnsi"/>
          <w:sz w:val="24"/>
          <w:szCs w:val="24"/>
        </w:rPr>
        <w:t>3</w:t>
      </w:r>
      <w:r w:rsidR="00265B61" w:rsidRPr="00FA2478">
        <w:rPr>
          <w:rFonts w:cstheme="minorHAnsi"/>
          <w:sz w:val="24"/>
          <w:szCs w:val="24"/>
        </w:rPr>
        <w:t xml:space="preserve"> anni</w:t>
      </w:r>
      <w:r w:rsidR="00492BEE" w:rsidRPr="00FA2478">
        <w:rPr>
          <w:rFonts w:cstheme="minorHAnsi"/>
          <w:sz w:val="24"/>
          <w:szCs w:val="24"/>
        </w:rPr>
        <w:t xml:space="preserve"> e un periodo di validità dopo</w:t>
      </w:r>
      <w:r w:rsidR="00E3558B" w:rsidRPr="00FA2478">
        <w:rPr>
          <w:rFonts w:cstheme="minorHAnsi"/>
          <w:sz w:val="24"/>
          <w:szCs w:val="24"/>
        </w:rPr>
        <w:t xml:space="preserve"> la prima apertura di 28 giorni </w:t>
      </w:r>
      <w:r w:rsidRPr="00FA2478">
        <w:rPr>
          <w:rFonts w:cstheme="minorHAnsi"/>
          <w:sz w:val="24"/>
          <w:szCs w:val="24"/>
        </w:rPr>
        <w:t>senza nessuna condizione particolare di conservazione</w:t>
      </w:r>
      <w:r w:rsidR="00EF0574" w:rsidRPr="00FA2478">
        <w:rPr>
          <w:rFonts w:cstheme="minorHAnsi"/>
          <w:sz w:val="24"/>
          <w:szCs w:val="24"/>
        </w:rPr>
        <w:t>.</w:t>
      </w:r>
    </w:p>
    <w:p w14:paraId="35B3E197" w14:textId="77777777" w:rsidR="004E5A39" w:rsidRPr="00FA2478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50E2263C" w14:textId="77777777" w:rsidR="004E5A39" w:rsidRPr="00FA2478" w:rsidRDefault="004E5A39" w:rsidP="00EF6711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FA2478">
        <w:rPr>
          <w:rFonts w:cstheme="minorHAnsi"/>
          <w:b/>
          <w:sz w:val="24"/>
          <w:szCs w:val="24"/>
        </w:rPr>
        <w:t>II.3</w:t>
      </w:r>
      <w:r w:rsidR="00AC3E39" w:rsidRPr="00FA2478">
        <w:rPr>
          <w:rFonts w:cstheme="minorHAnsi"/>
          <w:b/>
          <w:sz w:val="24"/>
          <w:szCs w:val="24"/>
        </w:rPr>
        <w:t xml:space="preserve"> </w:t>
      </w:r>
      <w:r w:rsidRPr="00FA2478">
        <w:rPr>
          <w:rFonts w:cstheme="minorHAnsi"/>
          <w:b/>
          <w:sz w:val="24"/>
          <w:szCs w:val="24"/>
        </w:rPr>
        <w:t>Discussione sugli aspetti di qualità</w:t>
      </w:r>
    </w:p>
    <w:p w14:paraId="0EE1B779" w14:textId="6BF0ACC1" w:rsidR="004E5A39" w:rsidRPr="00FA2478" w:rsidRDefault="00F44B8C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FA2478">
        <w:rPr>
          <w:rFonts w:cstheme="minorHAnsi"/>
          <w:sz w:val="24"/>
          <w:szCs w:val="24"/>
        </w:rPr>
        <w:t>L</w:t>
      </w:r>
      <w:r w:rsidR="004E5A39" w:rsidRPr="00FA2478">
        <w:rPr>
          <w:rFonts w:cstheme="minorHAnsi"/>
          <w:sz w:val="24"/>
          <w:szCs w:val="24"/>
        </w:rPr>
        <w:t xml:space="preserve">a qualità di </w:t>
      </w:r>
      <w:r w:rsidR="009D2D5A" w:rsidRPr="00FA2478">
        <w:rPr>
          <w:rFonts w:eastAsia="Calibri" w:cstheme="minorHAnsi"/>
          <w:color w:val="000000"/>
          <w:sz w:val="24"/>
          <w:szCs w:val="24"/>
          <w:lang w:eastAsia="it-IT"/>
        </w:rPr>
        <w:t>CALMIRA</w:t>
      </w:r>
      <w:r w:rsidR="00103841">
        <w:rPr>
          <w:vertAlign w:val="superscript"/>
        </w:rPr>
        <w:t>®</w:t>
      </w:r>
      <w:r w:rsidR="00103841">
        <w:rPr>
          <w:spacing w:val="-4"/>
        </w:rPr>
        <w:t xml:space="preserve"> </w:t>
      </w:r>
      <w:r w:rsidR="004E5A39" w:rsidRPr="00FA2478">
        <w:rPr>
          <w:rFonts w:cstheme="minorHAnsi"/>
          <w:sz w:val="24"/>
          <w:szCs w:val="24"/>
        </w:rPr>
        <w:t xml:space="preserve">è considerata adeguata. </w:t>
      </w:r>
      <w:r w:rsidR="00E42578" w:rsidRPr="00FA2478">
        <w:rPr>
          <w:rFonts w:cstheme="minorHAnsi"/>
          <w:sz w:val="24"/>
          <w:szCs w:val="24"/>
        </w:rPr>
        <w:t>Pertanto</w:t>
      </w:r>
      <w:r w:rsidR="00FC45B3">
        <w:rPr>
          <w:rFonts w:cstheme="minorHAnsi"/>
          <w:sz w:val="24"/>
          <w:szCs w:val="24"/>
        </w:rPr>
        <w:t>,</w:t>
      </w:r>
      <w:r w:rsidR="009F395B" w:rsidRPr="00FA2478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="004E5A39" w:rsidRPr="00FA2478">
        <w:rPr>
          <w:rFonts w:cstheme="minorHAnsi"/>
          <w:sz w:val="24"/>
          <w:szCs w:val="24"/>
        </w:rPr>
        <w:t>dal punto di vista chimico-farmaceutico</w:t>
      </w:r>
      <w:r w:rsidR="00610BAB" w:rsidRPr="00FA2478">
        <w:rPr>
          <w:rFonts w:cstheme="minorHAnsi"/>
          <w:sz w:val="24"/>
          <w:szCs w:val="24"/>
        </w:rPr>
        <w:t xml:space="preserve"> </w:t>
      </w:r>
      <w:r w:rsidR="009D2D5A" w:rsidRPr="00FA2478">
        <w:rPr>
          <w:rFonts w:eastAsia="Calibri" w:cstheme="minorHAnsi"/>
          <w:color w:val="000000"/>
          <w:sz w:val="24"/>
          <w:szCs w:val="24"/>
          <w:lang w:eastAsia="it-IT"/>
        </w:rPr>
        <w:t>CALMIRA</w:t>
      </w:r>
      <w:r w:rsidR="00103841">
        <w:rPr>
          <w:vertAlign w:val="superscript"/>
        </w:rPr>
        <w:t>®</w:t>
      </w:r>
      <w:r w:rsidR="00103841">
        <w:rPr>
          <w:spacing w:val="-4"/>
        </w:rPr>
        <w:t xml:space="preserve"> </w:t>
      </w:r>
      <w:r w:rsidR="00610BAB" w:rsidRPr="00FA2478">
        <w:rPr>
          <w:rFonts w:cstheme="minorHAnsi"/>
          <w:sz w:val="24"/>
          <w:szCs w:val="24"/>
        </w:rPr>
        <w:t>è stato considerato accettabile per l’autorizzazione all’immissione in commercio</w:t>
      </w:r>
      <w:r w:rsidR="004E5A39" w:rsidRPr="00FA2478">
        <w:rPr>
          <w:rFonts w:cstheme="minorHAnsi"/>
          <w:sz w:val="24"/>
          <w:szCs w:val="24"/>
        </w:rPr>
        <w:t>.</w:t>
      </w:r>
      <w:r w:rsidR="00323648" w:rsidRPr="00FA2478">
        <w:rPr>
          <w:rFonts w:cstheme="minorHAnsi"/>
          <w:sz w:val="24"/>
          <w:szCs w:val="24"/>
        </w:rPr>
        <w:t xml:space="preserve"> </w:t>
      </w:r>
    </w:p>
    <w:p w14:paraId="655C62D5" w14:textId="77777777" w:rsidR="004E5A39" w:rsidRPr="00FA2478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2448600B" w14:textId="77777777" w:rsidR="004E5A39" w:rsidRPr="00FA2478" w:rsidRDefault="004E5A39" w:rsidP="00EF671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FA2478">
        <w:rPr>
          <w:rFonts w:cstheme="minorHAnsi"/>
          <w:b/>
          <w:sz w:val="24"/>
          <w:szCs w:val="24"/>
        </w:rPr>
        <w:t>ASPETTI NON CLINICI</w:t>
      </w:r>
    </w:p>
    <w:p w14:paraId="1F729AFB" w14:textId="0B205A75" w:rsidR="00610BAB" w:rsidRPr="00FA2478" w:rsidRDefault="004E5A39" w:rsidP="00853EC6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FA2478">
        <w:rPr>
          <w:rFonts w:cstheme="minorHAnsi"/>
          <w:sz w:val="24"/>
          <w:szCs w:val="24"/>
        </w:rPr>
        <w:t xml:space="preserve">Non sono stati </w:t>
      </w:r>
      <w:r w:rsidR="00F27C7F" w:rsidRPr="00FA2478">
        <w:rPr>
          <w:rFonts w:cstheme="minorHAnsi"/>
          <w:sz w:val="24"/>
          <w:szCs w:val="24"/>
        </w:rPr>
        <w:t>presentati nuovi</w:t>
      </w:r>
      <w:r w:rsidRPr="00FA2478">
        <w:rPr>
          <w:rFonts w:cstheme="minorHAnsi"/>
          <w:sz w:val="24"/>
          <w:szCs w:val="24"/>
        </w:rPr>
        <w:t xml:space="preserve"> studi non clinici, in quanto </w:t>
      </w:r>
      <w:r w:rsidR="009D2D5A" w:rsidRPr="00FA2478">
        <w:rPr>
          <w:rFonts w:eastAsia="Calibri" w:cstheme="minorHAnsi"/>
          <w:color w:val="000000"/>
          <w:sz w:val="24"/>
          <w:szCs w:val="24"/>
          <w:lang w:eastAsia="it-IT"/>
        </w:rPr>
        <w:t>CALMIRA</w:t>
      </w:r>
      <w:r w:rsidR="00103841">
        <w:rPr>
          <w:vertAlign w:val="superscript"/>
        </w:rPr>
        <w:t>®</w:t>
      </w:r>
      <w:r w:rsidR="00103841">
        <w:rPr>
          <w:spacing w:val="-4"/>
        </w:rPr>
        <w:t xml:space="preserve"> </w:t>
      </w:r>
      <w:r w:rsidRPr="00FA2478">
        <w:rPr>
          <w:rFonts w:cstheme="minorHAnsi"/>
          <w:sz w:val="24"/>
          <w:szCs w:val="24"/>
        </w:rPr>
        <w:t xml:space="preserve">contiene </w:t>
      </w:r>
      <w:r w:rsidR="009F03AF" w:rsidRPr="00FA2478">
        <w:rPr>
          <w:rFonts w:cstheme="minorHAnsi"/>
          <w:sz w:val="24"/>
          <w:szCs w:val="24"/>
        </w:rPr>
        <w:t xml:space="preserve">un </w:t>
      </w:r>
      <w:r w:rsidRPr="00FA2478">
        <w:rPr>
          <w:rFonts w:cstheme="minorHAnsi"/>
          <w:sz w:val="24"/>
          <w:szCs w:val="24"/>
        </w:rPr>
        <w:t>princi</w:t>
      </w:r>
      <w:r w:rsidR="009F03AF" w:rsidRPr="00FA2478">
        <w:rPr>
          <w:rFonts w:cstheme="minorHAnsi"/>
          <w:sz w:val="24"/>
          <w:szCs w:val="24"/>
        </w:rPr>
        <w:t>pio</w:t>
      </w:r>
      <w:r w:rsidRPr="00FA2478">
        <w:rPr>
          <w:rFonts w:cstheme="minorHAnsi"/>
          <w:sz w:val="24"/>
          <w:szCs w:val="24"/>
        </w:rPr>
        <w:t xml:space="preserve"> attiv</w:t>
      </w:r>
      <w:r w:rsidR="009F03AF" w:rsidRPr="00FA2478">
        <w:rPr>
          <w:rFonts w:cstheme="minorHAnsi"/>
          <w:sz w:val="24"/>
          <w:szCs w:val="24"/>
        </w:rPr>
        <w:t>o</w:t>
      </w:r>
      <w:r w:rsidRPr="00FA2478">
        <w:rPr>
          <w:rFonts w:cstheme="minorHAnsi"/>
          <w:sz w:val="24"/>
          <w:szCs w:val="24"/>
        </w:rPr>
        <w:t xml:space="preserve"> not</w:t>
      </w:r>
      <w:r w:rsidR="009F03AF" w:rsidRPr="00FA2478">
        <w:rPr>
          <w:rFonts w:cstheme="minorHAnsi"/>
          <w:sz w:val="24"/>
          <w:szCs w:val="24"/>
        </w:rPr>
        <w:t>o</w:t>
      </w:r>
      <w:r w:rsidR="00F44B8C" w:rsidRPr="00FA2478">
        <w:rPr>
          <w:rFonts w:cstheme="minorHAnsi"/>
          <w:sz w:val="24"/>
          <w:szCs w:val="24"/>
        </w:rPr>
        <w:t xml:space="preserve"> present</w:t>
      </w:r>
      <w:r w:rsidR="009F03AF" w:rsidRPr="00FA2478">
        <w:rPr>
          <w:rFonts w:cstheme="minorHAnsi"/>
          <w:sz w:val="24"/>
          <w:szCs w:val="24"/>
        </w:rPr>
        <w:t>e</w:t>
      </w:r>
      <w:r w:rsidR="00F44B8C" w:rsidRPr="00FA2478">
        <w:rPr>
          <w:rFonts w:cstheme="minorHAnsi"/>
          <w:sz w:val="24"/>
          <w:szCs w:val="24"/>
        </w:rPr>
        <w:t xml:space="preserve"> </w:t>
      </w:r>
      <w:r w:rsidR="00BA0ACD" w:rsidRPr="00FA2478">
        <w:rPr>
          <w:rFonts w:cstheme="minorHAnsi"/>
          <w:sz w:val="24"/>
          <w:szCs w:val="24"/>
        </w:rPr>
        <w:t>nel medicinale di riferimento</w:t>
      </w:r>
      <w:r w:rsidRPr="00FA2478">
        <w:rPr>
          <w:rFonts w:cstheme="minorHAnsi"/>
          <w:sz w:val="24"/>
          <w:szCs w:val="24"/>
        </w:rPr>
        <w:t xml:space="preserve">: questo approccio è accettabile poiché il medicinale di riferimento </w:t>
      </w:r>
      <w:r w:rsidR="00105CDA" w:rsidRPr="00FA2478">
        <w:rPr>
          <w:rFonts w:eastAsia="Calibri" w:cstheme="minorHAnsi"/>
          <w:sz w:val="24"/>
          <w:szCs w:val="24"/>
          <w:lang w:eastAsia="it-IT"/>
        </w:rPr>
        <w:t>OPATANOL</w:t>
      </w:r>
      <w:r w:rsidR="009F395B" w:rsidRPr="00FA2478">
        <w:rPr>
          <w:rFonts w:cstheme="minorHAnsi"/>
          <w:sz w:val="24"/>
          <w:szCs w:val="24"/>
        </w:rPr>
        <w:t xml:space="preserve"> </w:t>
      </w:r>
      <w:r w:rsidRPr="00FA2478">
        <w:rPr>
          <w:rFonts w:cstheme="minorHAnsi"/>
          <w:sz w:val="24"/>
          <w:szCs w:val="24"/>
        </w:rPr>
        <w:t xml:space="preserve">è autorizzato in Italia da oltre </w:t>
      </w:r>
      <w:r w:rsidR="00475442" w:rsidRPr="00FA2478">
        <w:rPr>
          <w:rFonts w:cstheme="minorHAnsi"/>
          <w:sz w:val="24"/>
          <w:szCs w:val="24"/>
        </w:rPr>
        <w:t>10</w:t>
      </w:r>
      <w:r w:rsidRPr="00FA2478">
        <w:rPr>
          <w:rFonts w:cstheme="minorHAnsi"/>
          <w:sz w:val="24"/>
          <w:szCs w:val="24"/>
        </w:rPr>
        <w:t xml:space="preserve"> anni</w:t>
      </w:r>
      <w:r w:rsidR="000808A3" w:rsidRPr="00FA2478">
        <w:rPr>
          <w:rFonts w:cstheme="minorHAnsi"/>
          <w:sz w:val="24"/>
          <w:szCs w:val="24"/>
        </w:rPr>
        <w:t>.</w:t>
      </w:r>
    </w:p>
    <w:p w14:paraId="0AB041FD" w14:textId="733AF52C" w:rsidR="00610BAB" w:rsidRPr="00FA2478" w:rsidRDefault="00610BAB" w:rsidP="00610BAB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FA2478">
        <w:rPr>
          <w:rFonts w:cstheme="minorHAnsi"/>
          <w:sz w:val="24"/>
          <w:szCs w:val="24"/>
        </w:rPr>
        <w:t>Pertanto</w:t>
      </w:r>
      <w:r w:rsidR="005D6BDF">
        <w:rPr>
          <w:rFonts w:cstheme="minorHAnsi"/>
          <w:sz w:val="24"/>
          <w:szCs w:val="24"/>
        </w:rPr>
        <w:t>,</w:t>
      </w:r>
      <w:r w:rsidRPr="00FA2478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Pr="00FA2478">
        <w:rPr>
          <w:rFonts w:cstheme="minorHAnsi"/>
          <w:sz w:val="24"/>
          <w:szCs w:val="24"/>
        </w:rPr>
        <w:t xml:space="preserve">dal punto di vista non clinico </w:t>
      </w:r>
      <w:r w:rsidR="009D2D5A" w:rsidRPr="00FA2478">
        <w:rPr>
          <w:rFonts w:eastAsia="Calibri" w:cstheme="minorHAnsi"/>
          <w:color w:val="000000"/>
          <w:sz w:val="24"/>
          <w:szCs w:val="24"/>
          <w:lang w:eastAsia="it-IT"/>
        </w:rPr>
        <w:t>CALMIRA</w:t>
      </w:r>
      <w:r w:rsidR="00103841">
        <w:rPr>
          <w:vertAlign w:val="superscript"/>
        </w:rPr>
        <w:t>®</w:t>
      </w:r>
      <w:r w:rsidR="00103841">
        <w:rPr>
          <w:spacing w:val="-4"/>
        </w:rPr>
        <w:t xml:space="preserve"> </w:t>
      </w:r>
      <w:r w:rsidRPr="00FA2478">
        <w:rPr>
          <w:rFonts w:cstheme="minorHAnsi"/>
          <w:sz w:val="24"/>
          <w:szCs w:val="24"/>
        </w:rPr>
        <w:t>è stato considerato accettabile per l’autorizzazione all’immissione in commercio.</w:t>
      </w:r>
    </w:p>
    <w:p w14:paraId="6ABB5D56" w14:textId="77777777" w:rsidR="00F44B8C" w:rsidRPr="00FA2478" w:rsidRDefault="00F44B8C" w:rsidP="00610BAB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5FC36D74" w14:textId="77777777" w:rsidR="004E5A39" w:rsidRPr="00FA2478" w:rsidRDefault="004E5A39" w:rsidP="00EF671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FA2478">
        <w:rPr>
          <w:rFonts w:cstheme="minorHAnsi"/>
          <w:b/>
          <w:sz w:val="24"/>
          <w:szCs w:val="24"/>
        </w:rPr>
        <w:t>ASPETTI CLINICI</w:t>
      </w:r>
    </w:p>
    <w:p w14:paraId="038CD6DE" w14:textId="37DC7B71" w:rsidR="001231DC" w:rsidRPr="00FA2478" w:rsidRDefault="009D2D5A" w:rsidP="001231DC">
      <w:pPr>
        <w:pStyle w:val="Default"/>
        <w:rPr>
          <w:rFonts w:asciiTheme="minorHAnsi" w:hAnsiTheme="minorHAnsi" w:cstheme="minorHAnsi"/>
        </w:rPr>
      </w:pPr>
      <w:r w:rsidRPr="00FA2478">
        <w:rPr>
          <w:rFonts w:asciiTheme="minorHAnsi" w:eastAsia="Calibri" w:hAnsiTheme="minorHAnsi" w:cstheme="minorHAnsi"/>
          <w:lang w:eastAsia="it-IT"/>
        </w:rPr>
        <w:t>CALMIRA</w:t>
      </w:r>
      <w:r w:rsidR="00103841">
        <w:rPr>
          <w:vertAlign w:val="superscript"/>
        </w:rPr>
        <w:t>®</w:t>
      </w:r>
      <w:r w:rsidR="00103841">
        <w:rPr>
          <w:spacing w:val="-4"/>
        </w:rPr>
        <w:t xml:space="preserve"> </w:t>
      </w:r>
      <w:r w:rsidR="00265B61" w:rsidRPr="00FA2478">
        <w:rPr>
          <w:rFonts w:asciiTheme="minorHAnsi" w:hAnsiTheme="minorHAnsi" w:cstheme="minorHAnsi"/>
        </w:rPr>
        <w:t>è utilizzato</w:t>
      </w:r>
      <w:r w:rsidR="001231DC" w:rsidRPr="00FA2478">
        <w:rPr>
          <w:rFonts w:asciiTheme="minorHAnsi" w:hAnsiTheme="minorHAnsi" w:cstheme="minorHAnsi"/>
        </w:rPr>
        <w:t xml:space="preserve"> per il trattamento di segni e sintomi oculari della congiuntivite allergica stagionale.</w:t>
      </w:r>
    </w:p>
    <w:p w14:paraId="2E38D4F0" w14:textId="77777777" w:rsidR="004E5A39" w:rsidRPr="00FA2478" w:rsidRDefault="004E5A39" w:rsidP="00EF6711">
      <w:pPr>
        <w:spacing w:after="0" w:line="240" w:lineRule="auto"/>
        <w:ind w:right="6"/>
        <w:jc w:val="both"/>
        <w:rPr>
          <w:rFonts w:cstheme="minorHAnsi"/>
          <w:sz w:val="24"/>
          <w:szCs w:val="24"/>
        </w:rPr>
      </w:pPr>
    </w:p>
    <w:p w14:paraId="554DB7A7" w14:textId="77777777" w:rsidR="004E5A39" w:rsidRPr="00FA2478" w:rsidRDefault="004E5A39" w:rsidP="00EF6711">
      <w:pPr>
        <w:spacing w:after="0" w:line="240" w:lineRule="auto"/>
        <w:ind w:right="6"/>
        <w:jc w:val="both"/>
        <w:rPr>
          <w:rFonts w:cstheme="minorHAnsi"/>
          <w:b/>
          <w:sz w:val="24"/>
          <w:szCs w:val="24"/>
        </w:rPr>
      </w:pPr>
      <w:r w:rsidRPr="00FA2478">
        <w:rPr>
          <w:rFonts w:cstheme="minorHAnsi"/>
          <w:b/>
          <w:sz w:val="24"/>
          <w:szCs w:val="24"/>
        </w:rPr>
        <w:t>Posologia e modalità di somministrazione</w:t>
      </w:r>
    </w:p>
    <w:p w14:paraId="7D9DD53A" w14:textId="2EE9B0E4" w:rsidR="004E5A39" w:rsidRPr="00FA2478" w:rsidRDefault="004E5A39" w:rsidP="00EF6711">
      <w:pPr>
        <w:spacing w:after="0" w:line="240" w:lineRule="auto"/>
        <w:ind w:right="6"/>
        <w:jc w:val="both"/>
        <w:rPr>
          <w:rFonts w:eastAsia="Calibri" w:cstheme="minorHAnsi"/>
          <w:color w:val="000000"/>
          <w:sz w:val="24"/>
          <w:szCs w:val="24"/>
          <w:lang w:eastAsia="it-IT"/>
        </w:rPr>
      </w:pPr>
      <w:r w:rsidRPr="00FA2478">
        <w:rPr>
          <w:rFonts w:cstheme="minorHAnsi"/>
          <w:sz w:val="24"/>
          <w:szCs w:val="24"/>
        </w:rPr>
        <w:t xml:space="preserve">Le informazioni sulla posologia e sulle modalità di somministrazione sono riportate nel Riassunto delle Caratteristiche del Prodotto pubblicato sul sito dell’Agenzia Italiana del Farmaco - </w:t>
      </w:r>
      <w:hyperlink r:id="rId11" w:anchor="/it/" w:history="1">
        <w:r w:rsidR="00165D07" w:rsidRPr="00FA2478">
          <w:rPr>
            <w:rStyle w:val="Collegamentoipertestuale"/>
            <w:rFonts w:eastAsia="Calibri" w:cstheme="minorHAnsi"/>
            <w:sz w:val="24"/>
            <w:szCs w:val="24"/>
            <w:lang w:eastAsia="it-IT"/>
          </w:rPr>
          <w:t>https://medicinali.aifa.gov.it/</w:t>
        </w:r>
      </w:hyperlink>
      <w:r w:rsidR="00FD0DBF" w:rsidRPr="00FA2478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</w:p>
    <w:p w14:paraId="078EC56E" w14:textId="77777777" w:rsidR="00DD2614" w:rsidRPr="00FA2478" w:rsidRDefault="00DD2614" w:rsidP="009254CC">
      <w:pPr>
        <w:widowControl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  <w:lang w:eastAsia="it-IT"/>
        </w:rPr>
      </w:pPr>
    </w:p>
    <w:p w14:paraId="3181A42D" w14:textId="20786B9B" w:rsidR="009254CC" w:rsidRPr="00FA2478" w:rsidRDefault="009D2D5A" w:rsidP="009254CC">
      <w:pPr>
        <w:widowControl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  <w:lang w:eastAsia="it-IT"/>
        </w:rPr>
      </w:pPr>
      <w:r w:rsidRPr="00FA2478">
        <w:rPr>
          <w:rFonts w:eastAsia="Calibri" w:cstheme="minorHAnsi"/>
          <w:color w:val="000000"/>
          <w:sz w:val="24"/>
          <w:szCs w:val="24"/>
          <w:lang w:eastAsia="it-IT"/>
        </w:rPr>
        <w:t>CALMIRA</w:t>
      </w:r>
      <w:r w:rsidR="001208AD">
        <w:rPr>
          <w:vertAlign w:val="superscript"/>
        </w:rPr>
        <w:t>®</w:t>
      </w:r>
      <w:r w:rsidR="001208AD">
        <w:rPr>
          <w:spacing w:val="-4"/>
        </w:rPr>
        <w:t xml:space="preserve"> </w:t>
      </w:r>
      <w:r w:rsidR="00F54F5B" w:rsidRPr="00FA2478">
        <w:rPr>
          <w:rFonts w:eastAsia="Calibri" w:cstheme="minorHAnsi"/>
          <w:color w:val="000000"/>
          <w:sz w:val="24"/>
          <w:szCs w:val="24"/>
          <w:lang w:eastAsia="it-IT"/>
        </w:rPr>
        <w:t>è un “medicinale generico ibrido” ed è considerato essere terapeuticamente equivalente al medicinale di riferimento OPATANOL, quindi con lo stesso rapporto rischio/ beneficio.</w:t>
      </w:r>
    </w:p>
    <w:p w14:paraId="7B8AEEA1" w14:textId="77777777" w:rsidR="00DD2614" w:rsidRPr="00FA2478" w:rsidRDefault="00DD2614" w:rsidP="009254CC">
      <w:pPr>
        <w:widowControl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  <w:lang w:eastAsia="it-IT"/>
        </w:rPr>
      </w:pPr>
    </w:p>
    <w:p w14:paraId="12311AE2" w14:textId="77777777" w:rsidR="004E5A39" w:rsidRPr="00FA2478" w:rsidRDefault="004E5A39" w:rsidP="00EF6711">
      <w:pPr>
        <w:pStyle w:val="Paragrafoelenco"/>
        <w:spacing w:after="0" w:line="240" w:lineRule="auto"/>
        <w:ind w:left="0"/>
        <w:jc w:val="both"/>
        <w:rPr>
          <w:rFonts w:cstheme="minorHAnsi"/>
          <w:b/>
          <w:sz w:val="24"/>
          <w:szCs w:val="24"/>
        </w:rPr>
      </w:pPr>
      <w:r w:rsidRPr="00FA2478">
        <w:rPr>
          <w:rFonts w:cstheme="minorHAnsi"/>
          <w:b/>
          <w:sz w:val="24"/>
          <w:szCs w:val="24"/>
        </w:rPr>
        <w:t>Piano di Valutazione del Rischio (</w:t>
      </w:r>
      <w:r w:rsidRPr="00FA2478">
        <w:rPr>
          <w:rFonts w:cstheme="minorHAnsi"/>
          <w:b/>
          <w:i/>
          <w:sz w:val="24"/>
          <w:szCs w:val="24"/>
        </w:rPr>
        <w:t>Risk Management Plan</w:t>
      </w:r>
      <w:r w:rsidRPr="00FA2478">
        <w:rPr>
          <w:rFonts w:cstheme="minorHAnsi"/>
          <w:b/>
          <w:sz w:val="24"/>
          <w:szCs w:val="24"/>
        </w:rPr>
        <w:t xml:space="preserve"> - RMP)</w:t>
      </w:r>
    </w:p>
    <w:p w14:paraId="00E11AA9" w14:textId="46C4CCB6" w:rsidR="004E5A39" w:rsidRPr="00FA2478" w:rsidRDefault="00194FD9" w:rsidP="00A31CC1">
      <w:pPr>
        <w:pStyle w:val="Paragrafoelenco"/>
        <w:spacing w:after="0"/>
        <w:ind w:left="0"/>
        <w:jc w:val="both"/>
        <w:rPr>
          <w:rFonts w:eastAsia="Calibri" w:cstheme="minorHAnsi"/>
          <w:color w:val="000000"/>
          <w:sz w:val="24"/>
          <w:szCs w:val="24"/>
          <w:lang w:eastAsia="it-IT"/>
        </w:rPr>
      </w:pPr>
      <w:r>
        <w:rPr>
          <w:rFonts w:eastAsia="Calibri" w:cstheme="minorHAnsi"/>
          <w:color w:val="000000"/>
          <w:sz w:val="24"/>
          <w:szCs w:val="24"/>
          <w:lang w:eastAsia="it-IT"/>
        </w:rPr>
        <w:t xml:space="preserve">È </w:t>
      </w:r>
      <w:r w:rsidR="004E5A39" w:rsidRPr="00FA2478">
        <w:rPr>
          <w:rFonts w:eastAsia="Calibri" w:cstheme="minorHAnsi"/>
          <w:color w:val="000000"/>
          <w:sz w:val="24"/>
          <w:szCs w:val="24"/>
          <w:lang w:eastAsia="it-IT"/>
        </w:rPr>
        <w:t xml:space="preserve">stato presentato un RMP in accordo a quanto previsto dalla Direttiva 2001/83/EU </w:t>
      </w:r>
      <w:proofErr w:type="spellStart"/>
      <w:r w:rsidR="004E5A39" w:rsidRPr="00FA2478">
        <w:rPr>
          <w:rFonts w:eastAsia="Calibri" w:cstheme="minorHAnsi"/>
          <w:color w:val="000000"/>
          <w:sz w:val="24"/>
          <w:szCs w:val="24"/>
          <w:lang w:eastAsia="it-IT"/>
        </w:rPr>
        <w:t>s.m.i.</w:t>
      </w:r>
      <w:proofErr w:type="spellEnd"/>
      <w:r w:rsidR="004E5A39" w:rsidRPr="00FA2478">
        <w:rPr>
          <w:rFonts w:eastAsia="Calibri" w:cstheme="minorHAnsi"/>
          <w:color w:val="000000"/>
          <w:sz w:val="24"/>
          <w:szCs w:val="24"/>
          <w:lang w:eastAsia="it-IT"/>
        </w:rPr>
        <w:t xml:space="preserve"> che descrive le attività di farmacovigilanza e gli interventi definiti al fine di identificare, caratterizzare, prevenire o minimizzare i rischi collegati all’uso di </w:t>
      </w:r>
      <w:r w:rsidR="009D2D5A" w:rsidRPr="00FA2478">
        <w:rPr>
          <w:rFonts w:eastAsia="Calibri" w:cstheme="minorHAnsi"/>
          <w:color w:val="000000"/>
          <w:sz w:val="24"/>
          <w:szCs w:val="24"/>
          <w:lang w:eastAsia="it-IT"/>
        </w:rPr>
        <w:t>CALMIRA</w:t>
      </w:r>
      <w:r w:rsidR="00103841">
        <w:rPr>
          <w:vertAlign w:val="superscript"/>
        </w:rPr>
        <w:t>®</w:t>
      </w:r>
      <w:r w:rsidR="004E5A39" w:rsidRPr="00FA2478">
        <w:rPr>
          <w:rFonts w:eastAsia="Calibri" w:cstheme="minorHAnsi"/>
          <w:color w:val="000000"/>
          <w:sz w:val="24"/>
          <w:szCs w:val="24"/>
          <w:lang w:eastAsia="it-IT"/>
        </w:rPr>
        <w:t>.</w:t>
      </w:r>
    </w:p>
    <w:p w14:paraId="56C87A1B" w14:textId="77777777" w:rsidR="00265B61" w:rsidRPr="00FA2478" w:rsidRDefault="00265B61" w:rsidP="00A31CC1">
      <w:pPr>
        <w:pStyle w:val="Paragrafoelenco"/>
        <w:spacing w:after="0"/>
        <w:ind w:left="0"/>
        <w:jc w:val="both"/>
        <w:rPr>
          <w:rFonts w:eastAsia="Calibri" w:cstheme="minorHAnsi"/>
          <w:color w:val="000000"/>
          <w:sz w:val="24"/>
          <w:szCs w:val="24"/>
          <w:lang w:eastAsia="it-IT"/>
        </w:rPr>
      </w:pPr>
      <w:r w:rsidRPr="00FA2478">
        <w:rPr>
          <w:rFonts w:eastAsia="Calibri" w:cstheme="minorHAnsi"/>
          <w:color w:val="000000"/>
          <w:sz w:val="24"/>
          <w:szCs w:val="24"/>
          <w:lang w:eastAsia="it-IT"/>
        </w:rPr>
        <w:t>Il riassunto delle problematiche di sicurezza è riportato nella tabella seguente.</w:t>
      </w:r>
    </w:p>
    <w:p w14:paraId="6401428D" w14:textId="77777777" w:rsidR="00265B61" w:rsidRPr="00FA2478" w:rsidRDefault="00265B61" w:rsidP="00265B61">
      <w:pPr>
        <w:pStyle w:val="Paragrafoelenco"/>
        <w:spacing w:after="0" w:line="240" w:lineRule="auto"/>
        <w:ind w:left="0"/>
        <w:jc w:val="both"/>
        <w:rPr>
          <w:rFonts w:cstheme="minorHAnsi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5E0" w:firstRow="1" w:lastRow="1" w:firstColumn="1" w:lastColumn="1" w:noHBand="0" w:noVBand="1"/>
      </w:tblPr>
      <w:tblGrid>
        <w:gridCol w:w="3114"/>
        <w:gridCol w:w="6740"/>
      </w:tblGrid>
      <w:tr w:rsidR="00C821EE" w:rsidRPr="00FA2478" w14:paraId="22971590" w14:textId="77777777" w:rsidTr="00194FD9">
        <w:tc>
          <w:tcPr>
            <w:tcW w:w="1580" w:type="pct"/>
          </w:tcPr>
          <w:p w14:paraId="1F62F5AA" w14:textId="77777777" w:rsidR="00C821EE" w:rsidRPr="00FA2478" w:rsidRDefault="00C821EE" w:rsidP="00C821EE">
            <w:pPr>
              <w:pStyle w:val="TabletextrowsAgency"/>
              <w:spacing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  <w:lang w:eastAsia="en-GB"/>
              </w:rPr>
            </w:pPr>
            <w:proofErr w:type="spellStart"/>
            <w:r w:rsidRPr="00FA2478">
              <w:rPr>
                <w:rFonts w:asciiTheme="minorHAnsi" w:hAnsiTheme="minorHAnsi" w:cstheme="minorHAnsi"/>
                <w:sz w:val="24"/>
                <w:szCs w:val="24"/>
                <w:lang w:eastAsia="en-GB"/>
              </w:rPr>
              <w:t>Rischi</w:t>
            </w:r>
            <w:proofErr w:type="spellEnd"/>
            <w:r w:rsidRPr="00FA2478">
              <w:rPr>
                <w:rFonts w:asciiTheme="minorHAnsi" w:hAnsiTheme="minorHAnsi" w:cstheme="minorHAnsi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FA2478">
              <w:rPr>
                <w:rFonts w:asciiTheme="minorHAnsi" w:hAnsiTheme="minorHAnsi" w:cstheme="minorHAnsi"/>
                <w:sz w:val="24"/>
                <w:szCs w:val="24"/>
                <w:lang w:eastAsia="en-GB"/>
              </w:rPr>
              <w:t>importanti</w:t>
            </w:r>
            <w:proofErr w:type="spellEnd"/>
            <w:r w:rsidRPr="00FA2478">
              <w:rPr>
                <w:rFonts w:asciiTheme="minorHAnsi" w:hAnsiTheme="minorHAnsi" w:cstheme="minorHAnsi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FA2478">
              <w:rPr>
                <w:rFonts w:asciiTheme="minorHAnsi" w:hAnsiTheme="minorHAnsi" w:cstheme="minorHAnsi"/>
                <w:sz w:val="24"/>
                <w:szCs w:val="24"/>
                <w:lang w:eastAsia="en-GB"/>
              </w:rPr>
              <w:t>identificati</w:t>
            </w:r>
            <w:proofErr w:type="spellEnd"/>
          </w:p>
        </w:tc>
        <w:tc>
          <w:tcPr>
            <w:tcW w:w="3420" w:type="pct"/>
          </w:tcPr>
          <w:p w14:paraId="32773773" w14:textId="712836E2" w:rsidR="00C821EE" w:rsidRPr="00FA2478" w:rsidRDefault="00C821EE" w:rsidP="00194FD9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FA2478">
              <w:rPr>
                <w:rFonts w:cstheme="minorHAnsi"/>
                <w:sz w:val="24"/>
                <w:szCs w:val="24"/>
              </w:rPr>
              <w:t>Nessuno</w:t>
            </w:r>
          </w:p>
        </w:tc>
      </w:tr>
      <w:tr w:rsidR="00C821EE" w:rsidRPr="00FA2478" w14:paraId="7C02AC11" w14:textId="77777777" w:rsidTr="00194FD9">
        <w:tc>
          <w:tcPr>
            <w:tcW w:w="158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1923068A" w14:textId="77777777" w:rsidR="00C821EE" w:rsidRPr="00FA2478" w:rsidRDefault="00C821EE" w:rsidP="00C821EE">
            <w:pPr>
              <w:pStyle w:val="TabletextrowsAgency"/>
              <w:spacing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  <w:lang w:eastAsia="en-GB"/>
              </w:rPr>
            </w:pPr>
            <w:proofErr w:type="spellStart"/>
            <w:r w:rsidRPr="00FA2478">
              <w:rPr>
                <w:rFonts w:asciiTheme="minorHAnsi" w:hAnsiTheme="minorHAnsi" w:cstheme="minorHAnsi"/>
                <w:sz w:val="24"/>
                <w:szCs w:val="24"/>
                <w:lang w:eastAsia="en-GB"/>
              </w:rPr>
              <w:t>Rischi</w:t>
            </w:r>
            <w:proofErr w:type="spellEnd"/>
            <w:r w:rsidRPr="00FA2478">
              <w:rPr>
                <w:rFonts w:asciiTheme="minorHAnsi" w:hAnsiTheme="minorHAnsi" w:cstheme="minorHAnsi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FA2478">
              <w:rPr>
                <w:rFonts w:asciiTheme="minorHAnsi" w:hAnsiTheme="minorHAnsi" w:cstheme="minorHAnsi"/>
                <w:sz w:val="24"/>
                <w:szCs w:val="24"/>
                <w:lang w:eastAsia="en-GB"/>
              </w:rPr>
              <w:t>importanti</w:t>
            </w:r>
            <w:proofErr w:type="spellEnd"/>
            <w:r w:rsidRPr="00FA2478">
              <w:rPr>
                <w:rFonts w:asciiTheme="minorHAnsi" w:hAnsiTheme="minorHAnsi" w:cstheme="minorHAnsi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FA2478">
              <w:rPr>
                <w:rFonts w:asciiTheme="minorHAnsi" w:hAnsiTheme="minorHAnsi" w:cstheme="minorHAnsi"/>
                <w:sz w:val="24"/>
                <w:szCs w:val="24"/>
                <w:lang w:eastAsia="en-GB"/>
              </w:rPr>
              <w:t>potenziali</w:t>
            </w:r>
            <w:proofErr w:type="spellEnd"/>
          </w:p>
        </w:tc>
        <w:tc>
          <w:tcPr>
            <w:tcW w:w="34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6FBE8BB6" w14:textId="2ECE7842" w:rsidR="00C821EE" w:rsidRPr="00FA2478" w:rsidRDefault="00C821EE" w:rsidP="00194FD9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  <w:lang w:eastAsia="en-GB"/>
              </w:rPr>
            </w:pPr>
            <w:r w:rsidRPr="00FA2478">
              <w:rPr>
                <w:rFonts w:cstheme="minorHAnsi"/>
                <w:sz w:val="24"/>
                <w:szCs w:val="24"/>
              </w:rPr>
              <w:t>Nessuno</w:t>
            </w:r>
          </w:p>
        </w:tc>
      </w:tr>
      <w:tr w:rsidR="00C821EE" w:rsidRPr="00FA2478" w14:paraId="6C134585" w14:textId="77777777" w:rsidTr="00194FD9">
        <w:tc>
          <w:tcPr>
            <w:tcW w:w="1580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0D8FF832" w14:textId="77777777" w:rsidR="00C821EE" w:rsidRPr="00FA2478" w:rsidRDefault="00C821EE" w:rsidP="00C821EE">
            <w:pPr>
              <w:pStyle w:val="TabletextrowsAgency"/>
              <w:spacing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  <w:lang w:eastAsia="en-GB"/>
              </w:rPr>
            </w:pPr>
            <w:proofErr w:type="spellStart"/>
            <w:r w:rsidRPr="00FA2478">
              <w:rPr>
                <w:rFonts w:asciiTheme="minorHAnsi" w:hAnsiTheme="minorHAnsi" w:cstheme="minorHAnsi"/>
                <w:sz w:val="24"/>
                <w:szCs w:val="24"/>
                <w:lang w:eastAsia="en-GB"/>
              </w:rPr>
              <w:t>Informazioni</w:t>
            </w:r>
            <w:proofErr w:type="spellEnd"/>
            <w:r w:rsidRPr="00FA2478">
              <w:rPr>
                <w:rFonts w:asciiTheme="minorHAnsi" w:hAnsiTheme="minorHAnsi" w:cstheme="minorHAnsi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FA2478">
              <w:rPr>
                <w:rFonts w:asciiTheme="minorHAnsi" w:hAnsiTheme="minorHAnsi" w:cstheme="minorHAnsi"/>
                <w:sz w:val="24"/>
                <w:szCs w:val="24"/>
                <w:lang w:eastAsia="en-GB"/>
              </w:rPr>
              <w:t>mancanti</w:t>
            </w:r>
            <w:proofErr w:type="spellEnd"/>
          </w:p>
        </w:tc>
        <w:tc>
          <w:tcPr>
            <w:tcW w:w="3420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67315EEB" w14:textId="1EB49E88" w:rsidR="00C821EE" w:rsidRPr="00FA2478" w:rsidRDefault="00C821EE" w:rsidP="00194FD9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FA2478">
              <w:rPr>
                <w:rFonts w:cstheme="minorHAnsi"/>
                <w:sz w:val="24"/>
                <w:szCs w:val="24"/>
              </w:rPr>
              <w:t>Nessun</w:t>
            </w:r>
            <w:r w:rsidR="00FD0DBF">
              <w:rPr>
                <w:rFonts w:cstheme="minorHAnsi"/>
                <w:sz w:val="24"/>
                <w:szCs w:val="24"/>
              </w:rPr>
              <w:t>a</w:t>
            </w:r>
          </w:p>
        </w:tc>
      </w:tr>
    </w:tbl>
    <w:p w14:paraId="3A5EEB97" w14:textId="77777777" w:rsidR="00265B61" w:rsidRPr="00FA2478" w:rsidRDefault="00265B61" w:rsidP="00265B61">
      <w:pPr>
        <w:pStyle w:val="Paragrafoelenco"/>
        <w:spacing w:after="0" w:line="240" w:lineRule="auto"/>
        <w:ind w:left="0"/>
        <w:jc w:val="both"/>
        <w:rPr>
          <w:rFonts w:cstheme="minorHAnsi"/>
          <w:sz w:val="24"/>
          <w:szCs w:val="24"/>
          <w:highlight w:val="yellow"/>
        </w:rPr>
      </w:pPr>
    </w:p>
    <w:p w14:paraId="6680C576" w14:textId="77777777" w:rsidR="004E5A39" w:rsidRPr="00FA2478" w:rsidRDefault="004E5A39" w:rsidP="00EF6711">
      <w:pPr>
        <w:pStyle w:val="Paragrafoelenco"/>
        <w:spacing w:after="0" w:line="240" w:lineRule="auto"/>
        <w:ind w:left="0"/>
        <w:jc w:val="both"/>
        <w:rPr>
          <w:rFonts w:cstheme="minorHAnsi"/>
          <w:sz w:val="24"/>
          <w:szCs w:val="24"/>
        </w:rPr>
      </w:pPr>
      <w:r w:rsidRPr="00FA2478">
        <w:rPr>
          <w:rFonts w:cstheme="minorHAnsi"/>
          <w:sz w:val="24"/>
          <w:szCs w:val="24"/>
        </w:rPr>
        <w:t>Azioni routinarie di farmacovigilanza e di minimizzazione del rischio sono proposte per tutte le problematiche di sicurezza.</w:t>
      </w:r>
    </w:p>
    <w:p w14:paraId="75243640" w14:textId="77777777" w:rsidR="00461D93" w:rsidRPr="00FA2478" w:rsidRDefault="004E5A39" w:rsidP="009254CC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FA2478">
        <w:rPr>
          <w:rFonts w:cstheme="minorHAnsi"/>
          <w:sz w:val="24"/>
          <w:szCs w:val="24"/>
        </w:rPr>
        <w:lastRenderedPageBreak/>
        <w:t>Oltre le misure previste nel Riassunto delle caratteristiche del prodotto non sono previste attività addizionali di minimizzazione del rischio</w:t>
      </w:r>
      <w:r w:rsidR="009254CC" w:rsidRPr="00FA2478">
        <w:rPr>
          <w:rFonts w:cstheme="minorHAnsi"/>
          <w:sz w:val="24"/>
          <w:szCs w:val="24"/>
        </w:rPr>
        <w:t xml:space="preserve">. </w:t>
      </w:r>
    </w:p>
    <w:p w14:paraId="4BFDF567" w14:textId="77777777" w:rsidR="004E5A39" w:rsidRPr="00FA2478" w:rsidRDefault="004E5A39" w:rsidP="00EF6711">
      <w:pPr>
        <w:pStyle w:val="Paragrafoelenco"/>
        <w:spacing w:after="0" w:line="240" w:lineRule="auto"/>
        <w:ind w:left="0"/>
        <w:jc w:val="both"/>
        <w:rPr>
          <w:rFonts w:cstheme="minorHAnsi"/>
          <w:sz w:val="24"/>
          <w:szCs w:val="24"/>
        </w:rPr>
      </w:pPr>
    </w:p>
    <w:p w14:paraId="700FC2DC" w14:textId="06EE2CD3" w:rsidR="004E5A39" w:rsidRPr="00FA2478" w:rsidRDefault="009254CC" w:rsidP="00EF6711">
      <w:pPr>
        <w:pStyle w:val="Paragrafoelenco"/>
        <w:spacing w:after="0" w:line="240" w:lineRule="auto"/>
        <w:ind w:left="0"/>
        <w:jc w:val="both"/>
        <w:rPr>
          <w:rFonts w:cstheme="minorHAnsi"/>
          <w:sz w:val="24"/>
          <w:szCs w:val="24"/>
        </w:rPr>
      </w:pPr>
      <w:r w:rsidRPr="00FA2478">
        <w:rPr>
          <w:rFonts w:cstheme="minorHAnsi"/>
          <w:sz w:val="24"/>
          <w:szCs w:val="24"/>
        </w:rPr>
        <w:t xml:space="preserve">Per maggiori dettagli circa le attività di farmacovigilanza previste per </w:t>
      </w:r>
      <w:r w:rsidR="009D2D5A" w:rsidRPr="00FA2478">
        <w:rPr>
          <w:rFonts w:eastAsia="Calibri" w:cstheme="minorHAnsi"/>
          <w:color w:val="000000"/>
          <w:sz w:val="24"/>
          <w:szCs w:val="24"/>
          <w:lang w:eastAsia="it-IT"/>
        </w:rPr>
        <w:t>CALMIRA</w:t>
      </w:r>
      <w:r w:rsidR="00103841">
        <w:rPr>
          <w:vertAlign w:val="superscript"/>
        </w:rPr>
        <w:t>®</w:t>
      </w:r>
      <w:r w:rsidR="00103841">
        <w:rPr>
          <w:spacing w:val="-4"/>
        </w:rPr>
        <w:t xml:space="preserve"> </w:t>
      </w:r>
      <w:r w:rsidRPr="00FA2478">
        <w:rPr>
          <w:rFonts w:eastAsia="Calibri" w:cstheme="minorHAnsi"/>
          <w:color w:val="000000"/>
          <w:sz w:val="24"/>
          <w:szCs w:val="24"/>
          <w:lang w:eastAsia="it-IT"/>
        </w:rPr>
        <w:t>si può consultare il</w:t>
      </w:r>
      <w:r w:rsidRPr="00FA2478">
        <w:rPr>
          <w:rFonts w:cstheme="minorHAnsi"/>
          <w:sz w:val="24"/>
          <w:szCs w:val="24"/>
        </w:rPr>
        <w:t xml:space="preserve"> </w:t>
      </w:r>
      <w:r w:rsidR="009568D6" w:rsidRPr="00FA2478">
        <w:rPr>
          <w:rFonts w:cstheme="minorHAnsi"/>
          <w:sz w:val="24"/>
          <w:szCs w:val="24"/>
        </w:rPr>
        <w:t>“</w:t>
      </w:r>
      <w:proofErr w:type="spellStart"/>
      <w:r w:rsidR="009568D6" w:rsidRPr="00FA2478">
        <w:rPr>
          <w:rFonts w:cstheme="minorHAnsi"/>
          <w:sz w:val="24"/>
          <w:szCs w:val="24"/>
        </w:rPr>
        <w:t>Summary</w:t>
      </w:r>
      <w:proofErr w:type="spellEnd"/>
      <w:r w:rsidR="009568D6" w:rsidRPr="00FA2478">
        <w:rPr>
          <w:rFonts w:cstheme="minorHAnsi"/>
          <w:sz w:val="24"/>
          <w:szCs w:val="24"/>
        </w:rPr>
        <w:t xml:space="preserve"> </w:t>
      </w:r>
      <w:r w:rsidRPr="00FA2478">
        <w:rPr>
          <w:rFonts w:cstheme="minorHAnsi"/>
          <w:sz w:val="24"/>
          <w:szCs w:val="24"/>
        </w:rPr>
        <w:t>RMP</w:t>
      </w:r>
      <w:r w:rsidR="009568D6" w:rsidRPr="00FA2478">
        <w:rPr>
          <w:rFonts w:cstheme="minorHAnsi"/>
          <w:sz w:val="24"/>
          <w:szCs w:val="24"/>
        </w:rPr>
        <w:t>” allegato.</w:t>
      </w:r>
    </w:p>
    <w:p w14:paraId="70AACAED" w14:textId="77777777" w:rsidR="0038680C" w:rsidRPr="00FA2478" w:rsidRDefault="0038680C" w:rsidP="00EF6711">
      <w:pPr>
        <w:pStyle w:val="Paragrafoelenco"/>
        <w:spacing w:after="0" w:line="240" w:lineRule="auto"/>
        <w:ind w:left="0"/>
        <w:jc w:val="both"/>
        <w:rPr>
          <w:rFonts w:cstheme="minorHAnsi"/>
          <w:sz w:val="24"/>
          <w:szCs w:val="24"/>
        </w:rPr>
      </w:pPr>
    </w:p>
    <w:p w14:paraId="27B36863" w14:textId="77777777" w:rsidR="004E5A39" w:rsidRPr="00FA2478" w:rsidRDefault="004E5A39" w:rsidP="00EF6711">
      <w:pPr>
        <w:pStyle w:val="Paragrafoelenco"/>
        <w:spacing w:after="0" w:line="240" w:lineRule="auto"/>
        <w:ind w:left="0"/>
        <w:jc w:val="both"/>
        <w:rPr>
          <w:rFonts w:cstheme="minorHAnsi"/>
          <w:b/>
          <w:sz w:val="24"/>
          <w:szCs w:val="24"/>
        </w:rPr>
      </w:pPr>
      <w:r w:rsidRPr="00FA2478">
        <w:rPr>
          <w:rFonts w:cstheme="minorHAnsi"/>
          <w:b/>
          <w:sz w:val="24"/>
          <w:szCs w:val="24"/>
        </w:rPr>
        <w:t>Conclusioni</w:t>
      </w:r>
    </w:p>
    <w:p w14:paraId="28B85830" w14:textId="7A3A51CC" w:rsidR="004E5A39" w:rsidRPr="00FA2478" w:rsidRDefault="004E5A39" w:rsidP="00EF6711">
      <w:pPr>
        <w:pStyle w:val="Paragrafoelenco"/>
        <w:spacing w:after="0" w:line="240" w:lineRule="auto"/>
        <w:ind w:left="0"/>
        <w:jc w:val="both"/>
        <w:rPr>
          <w:rFonts w:cstheme="minorHAnsi"/>
          <w:sz w:val="24"/>
          <w:szCs w:val="24"/>
        </w:rPr>
      </w:pPr>
      <w:r w:rsidRPr="00FA2478">
        <w:rPr>
          <w:rFonts w:cstheme="minorHAnsi"/>
          <w:sz w:val="24"/>
          <w:szCs w:val="24"/>
        </w:rPr>
        <w:t xml:space="preserve">Per la richiesta di AIC di </w:t>
      </w:r>
      <w:r w:rsidR="009D2D5A" w:rsidRPr="00FA2478">
        <w:rPr>
          <w:rFonts w:eastAsia="Calibri" w:cstheme="minorHAnsi"/>
          <w:color w:val="000000"/>
          <w:sz w:val="24"/>
          <w:szCs w:val="24"/>
          <w:lang w:eastAsia="it-IT"/>
        </w:rPr>
        <w:t>CALMIRA</w:t>
      </w:r>
      <w:r w:rsidR="001208AD">
        <w:rPr>
          <w:vertAlign w:val="superscript"/>
        </w:rPr>
        <w:t>®</w:t>
      </w:r>
      <w:r w:rsidR="00BE7CDB" w:rsidRPr="00FA2478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Pr="00FA2478">
        <w:rPr>
          <w:rFonts w:cstheme="minorHAnsi"/>
          <w:sz w:val="24"/>
          <w:szCs w:val="24"/>
        </w:rPr>
        <w:t>sono state presentate sufficienti informazioni cliniche.</w:t>
      </w:r>
    </w:p>
    <w:p w14:paraId="431BE215" w14:textId="2A60F353" w:rsidR="004E5A39" w:rsidRPr="00FA2478" w:rsidRDefault="004E5A39" w:rsidP="00EF6711">
      <w:pPr>
        <w:pStyle w:val="Paragrafoelenco"/>
        <w:spacing w:after="0" w:line="240" w:lineRule="auto"/>
        <w:ind w:left="0"/>
        <w:jc w:val="both"/>
        <w:rPr>
          <w:rFonts w:cstheme="minorHAnsi"/>
          <w:sz w:val="24"/>
          <w:szCs w:val="24"/>
        </w:rPr>
      </w:pPr>
      <w:r w:rsidRPr="00FA2478">
        <w:rPr>
          <w:rFonts w:cstheme="minorHAnsi"/>
          <w:sz w:val="24"/>
          <w:szCs w:val="24"/>
        </w:rPr>
        <w:t xml:space="preserve">Il rapporto beneficio/rischio di </w:t>
      </w:r>
      <w:r w:rsidR="009D2D5A" w:rsidRPr="00FA2478">
        <w:rPr>
          <w:rFonts w:eastAsia="Calibri" w:cstheme="minorHAnsi"/>
          <w:color w:val="000000"/>
          <w:sz w:val="24"/>
          <w:szCs w:val="24"/>
          <w:lang w:eastAsia="it-IT"/>
        </w:rPr>
        <w:t>CALMIRA</w:t>
      </w:r>
      <w:r w:rsidR="001208AD">
        <w:rPr>
          <w:vertAlign w:val="superscript"/>
        </w:rPr>
        <w:t>®</w:t>
      </w:r>
      <w:r w:rsidR="001208AD">
        <w:rPr>
          <w:spacing w:val="-4"/>
        </w:rPr>
        <w:t xml:space="preserve"> </w:t>
      </w:r>
      <w:r w:rsidRPr="00FA2478">
        <w:rPr>
          <w:rFonts w:cstheme="minorHAnsi"/>
          <w:sz w:val="24"/>
          <w:szCs w:val="24"/>
        </w:rPr>
        <w:t>è considerato favorevole dal punto di vista clinico.</w:t>
      </w:r>
    </w:p>
    <w:p w14:paraId="1FBD25C2" w14:textId="77777777" w:rsidR="00F35F38" w:rsidRPr="00FA2478" w:rsidRDefault="00F35F38" w:rsidP="00EF6711">
      <w:pPr>
        <w:pStyle w:val="Paragrafoelenco"/>
        <w:spacing w:after="0" w:line="240" w:lineRule="auto"/>
        <w:ind w:left="0"/>
        <w:jc w:val="both"/>
        <w:rPr>
          <w:rFonts w:cstheme="minorHAnsi"/>
          <w:sz w:val="24"/>
          <w:szCs w:val="24"/>
        </w:rPr>
      </w:pPr>
    </w:p>
    <w:p w14:paraId="365E4D0F" w14:textId="77777777" w:rsidR="004E5A39" w:rsidRPr="00FA2478" w:rsidRDefault="004E5A39" w:rsidP="00EF6711">
      <w:pPr>
        <w:pStyle w:val="Paragrafoelenco"/>
        <w:spacing w:after="0" w:line="240" w:lineRule="auto"/>
        <w:ind w:left="0"/>
        <w:jc w:val="both"/>
        <w:rPr>
          <w:rFonts w:cstheme="minorHAnsi"/>
          <w:sz w:val="24"/>
          <w:szCs w:val="24"/>
        </w:rPr>
      </w:pPr>
    </w:p>
    <w:p w14:paraId="5ABEFA29" w14:textId="77777777" w:rsidR="004E5A39" w:rsidRPr="00FA2478" w:rsidRDefault="004E5A39" w:rsidP="00EF671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FA2478">
        <w:rPr>
          <w:rFonts w:cstheme="minorHAnsi"/>
          <w:b/>
          <w:sz w:val="24"/>
          <w:szCs w:val="24"/>
        </w:rPr>
        <w:t>CONSULTAZIONE SUL FOGLIO ILLUSTRATIVO</w:t>
      </w:r>
    </w:p>
    <w:p w14:paraId="4B6F981B" w14:textId="1CBBB054" w:rsidR="004022D7" w:rsidRPr="00C0634F" w:rsidRDefault="00245B04" w:rsidP="004022D7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C0634F">
        <w:rPr>
          <w:rFonts w:cstheme="minorHAnsi"/>
          <w:sz w:val="24"/>
          <w:szCs w:val="24"/>
        </w:rPr>
        <w:t xml:space="preserve">Il </w:t>
      </w:r>
      <w:proofErr w:type="spellStart"/>
      <w:r w:rsidRPr="00C0634F">
        <w:rPr>
          <w:rFonts w:cstheme="minorHAnsi"/>
          <w:sz w:val="24"/>
          <w:szCs w:val="24"/>
        </w:rPr>
        <w:t>bridging</w:t>
      </w:r>
      <w:proofErr w:type="spellEnd"/>
      <w:r w:rsidRPr="00C0634F">
        <w:rPr>
          <w:rFonts w:cstheme="minorHAnsi"/>
          <w:sz w:val="24"/>
          <w:szCs w:val="24"/>
        </w:rPr>
        <w:t xml:space="preserve"> report </w:t>
      </w:r>
      <w:r w:rsidR="006222F7" w:rsidRPr="00C0634F">
        <w:rPr>
          <w:rFonts w:cstheme="minorHAnsi"/>
          <w:sz w:val="24"/>
          <w:szCs w:val="24"/>
        </w:rPr>
        <w:t xml:space="preserve">presentato </w:t>
      </w:r>
      <w:r w:rsidRPr="00C0634F">
        <w:rPr>
          <w:rFonts w:cstheme="minorHAnsi"/>
          <w:sz w:val="24"/>
          <w:szCs w:val="24"/>
        </w:rPr>
        <w:t xml:space="preserve">dalla </w:t>
      </w:r>
      <w:r w:rsidR="006222F7" w:rsidRPr="00C0634F">
        <w:rPr>
          <w:rFonts w:cstheme="minorHAnsi"/>
          <w:sz w:val="24"/>
          <w:szCs w:val="24"/>
        </w:rPr>
        <w:t>società</w:t>
      </w:r>
      <w:r w:rsidRPr="00C0634F">
        <w:rPr>
          <w:rFonts w:cstheme="minorHAnsi"/>
          <w:sz w:val="24"/>
          <w:szCs w:val="24"/>
        </w:rPr>
        <w:t xml:space="preserve"> è stato ritenuto accettabile</w:t>
      </w:r>
      <w:r w:rsidR="006620E7" w:rsidRPr="006620E7">
        <w:rPr>
          <w:rFonts w:cstheme="minorHAnsi"/>
          <w:sz w:val="24"/>
          <w:szCs w:val="24"/>
        </w:rPr>
        <w:t>.</w:t>
      </w:r>
    </w:p>
    <w:p w14:paraId="1EA1FE2B" w14:textId="77777777" w:rsidR="004E5A39" w:rsidRPr="00C0634F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47A07D87" w14:textId="77777777" w:rsidR="004E5A39" w:rsidRPr="00FA2478" w:rsidRDefault="004E5A39" w:rsidP="00EF671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FA2478">
        <w:rPr>
          <w:rFonts w:cstheme="minorHAnsi"/>
          <w:b/>
          <w:sz w:val="24"/>
          <w:szCs w:val="24"/>
        </w:rPr>
        <w:t>CONCLUSIONI, VALUTAZIONE DEL RAPPORTO BENEFICIO/RISCHIO E RACCOMANDAZIONI</w:t>
      </w:r>
    </w:p>
    <w:p w14:paraId="72FC8FF0" w14:textId="64638680" w:rsidR="004E5A39" w:rsidRPr="00FA2478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FA2478">
        <w:rPr>
          <w:rFonts w:cstheme="minorHAnsi"/>
          <w:sz w:val="24"/>
          <w:szCs w:val="24"/>
        </w:rPr>
        <w:t xml:space="preserve">La qualità di </w:t>
      </w:r>
      <w:r w:rsidR="009D2D5A" w:rsidRPr="00FA2478">
        <w:rPr>
          <w:rFonts w:eastAsia="Calibri" w:cstheme="minorHAnsi"/>
          <w:color w:val="000000"/>
          <w:sz w:val="24"/>
          <w:szCs w:val="24"/>
          <w:lang w:eastAsia="it-IT"/>
        </w:rPr>
        <w:t>CALMIRA</w:t>
      </w:r>
      <w:r w:rsidR="00103841">
        <w:rPr>
          <w:vertAlign w:val="superscript"/>
        </w:rPr>
        <w:t>®</w:t>
      </w:r>
      <w:r w:rsidR="00103841">
        <w:rPr>
          <w:spacing w:val="-4"/>
        </w:rPr>
        <w:t xml:space="preserve"> </w:t>
      </w:r>
      <w:r w:rsidRPr="00FA2478">
        <w:rPr>
          <w:rFonts w:cstheme="minorHAnsi"/>
          <w:sz w:val="24"/>
          <w:szCs w:val="24"/>
        </w:rPr>
        <w:t>è accettabile e non sono state rilevate criticità da un punto di vista non clinico e clinico.</w:t>
      </w:r>
    </w:p>
    <w:p w14:paraId="4DAECECE" w14:textId="0A054FE8" w:rsidR="00F44B8C" w:rsidRPr="00FA2478" w:rsidRDefault="00F106A0" w:rsidP="00F44B8C">
      <w:pPr>
        <w:shd w:val="clear" w:color="auto" w:fill="FFFFFF"/>
        <w:spacing w:after="0" w:line="240" w:lineRule="auto"/>
        <w:jc w:val="both"/>
        <w:textAlignment w:val="baseline"/>
        <w:rPr>
          <w:rFonts w:eastAsia="Times New Roman" w:cstheme="minorHAnsi"/>
          <w:color w:val="000000"/>
          <w:sz w:val="24"/>
          <w:szCs w:val="24"/>
          <w:lang w:eastAsia="it-IT"/>
        </w:rPr>
      </w:pPr>
      <w:r w:rsidRPr="00FA2478">
        <w:rPr>
          <w:rFonts w:eastAsia="Times New Roman" w:cstheme="minorHAnsi"/>
          <w:color w:val="000000"/>
          <w:sz w:val="24"/>
          <w:szCs w:val="24"/>
          <w:lang w:eastAsia="it-IT"/>
        </w:rPr>
        <w:t>I d</w:t>
      </w:r>
      <w:r w:rsidR="00F44B8C" w:rsidRPr="00FA2478">
        <w:rPr>
          <w:rFonts w:eastAsia="Times New Roman" w:cstheme="minorHAnsi"/>
          <w:color w:val="000000"/>
          <w:sz w:val="24"/>
          <w:szCs w:val="24"/>
          <w:lang w:eastAsia="it-IT"/>
        </w:rPr>
        <w:t xml:space="preserve">ati di equivalenza farmaceutica confermano che </w:t>
      </w:r>
      <w:r w:rsidR="009D2D5A" w:rsidRPr="00FA2478">
        <w:rPr>
          <w:rFonts w:eastAsia="Times New Roman" w:cstheme="minorHAnsi"/>
          <w:color w:val="000000"/>
          <w:sz w:val="24"/>
          <w:szCs w:val="24"/>
          <w:lang w:eastAsia="it-IT"/>
        </w:rPr>
        <w:t>CALMIRA</w:t>
      </w:r>
      <w:r w:rsidR="001208AD">
        <w:rPr>
          <w:vertAlign w:val="superscript"/>
        </w:rPr>
        <w:t>®</w:t>
      </w:r>
      <w:r w:rsidR="00F44B8C" w:rsidRPr="00FA2478">
        <w:rPr>
          <w:rFonts w:eastAsia="Times New Roman" w:cstheme="minorHAnsi"/>
          <w:color w:val="000000"/>
          <w:sz w:val="24"/>
          <w:szCs w:val="24"/>
          <w:lang w:eastAsia="it-IT"/>
        </w:rPr>
        <w:t xml:space="preserve"> e il medicinale di riferimento </w:t>
      </w:r>
      <w:r w:rsidR="00674C80" w:rsidRPr="00FA2478">
        <w:rPr>
          <w:rFonts w:eastAsia="Times New Roman" w:cstheme="minorHAnsi"/>
          <w:color w:val="000000"/>
          <w:sz w:val="24"/>
          <w:szCs w:val="24"/>
          <w:lang w:eastAsia="it-IT"/>
        </w:rPr>
        <w:t>OP</w:t>
      </w:r>
      <w:r w:rsidR="001511F9">
        <w:rPr>
          <w:rFonts w:eastAsia="Times New Roman" w:cstheme="minorHAnsi"/>
          <w:color w:val="000000"/>
          <w:sz w:val="24"/>
          <w:szCs w:val="24"/>
          <w:lang w:eastAsia="it-IT"/>
        </w:rPr>
        <w:t>A</w:t>
      </w:r>
      <w:r w:rsidR="00674C80" w:rsidRPr="00FA2478">
        <w:rPr>
          <w:rFonts w:eastAsia="Times New Roman" w:cstheme="minorHAnsi"/>
          <w:color w:val="000000"/>
          <w:sz w:val="24"/>
          <w:szCs w:val="24"/>
          <w:lang w:eastAsia="it-IT"/>
        </w:rPr>
        <w:t>T</w:t>
      </w:r>
      <w:r w:rsidR="001511F9">
        <w:rPr>
          <w:rFonts w:eastAsia="Times New Roman" w:cstheme="minorHAnsi"/>
          <w:color w:val="000000"/>
          <w:sz w:val="24"/>
          <w:szCs w:val="24"/>
          <w:lang w:eastAsia="it-IT"/>
        </w:rPr>
        <w:t>A</w:t>
      </w:r>
      <w:r w:rsidR="00674C80" w:rsidRPr="00FA2478">
        <w:rPr>
          <w:rFonts w:eastAsia="Times New Roman" w:cstheme="minorHAnsi"/>
          <w:color w:val="000000"/>
          <w:sz w:val="24"/>
          <w:szCs w:val="24"/>
          <w:lang w:eastAsia="it-IT"/>
        </w:rPr>
        <w:t>NOL</w:t>
      </w:r>
      <w:r w:rsidR="00F44B8C" w:rsidRPr="00FA2478">
        <w:rPr>
          <w:rFonts w:eastAsia="Times New Roman" w:cstheme="minorHAnsi"/>
          <w:color w:val="000000"/>
          <w:sz w:val="24"/>
          <w:szCs w:val="24"/>
          <w:lang w:eastAsia="it-IT"/>
        </w:rPr>
        <w:t xml:space="preserve"> sono equivalenti.</w:t>
      </w:r>
    </w:p>
    <w:p w14:paraId="4B94A1C0" w14:textId="77777777" w:rsidR="00071E63" w:rsidRPr="00FA2478" w:rsidRDefault="00071E63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200E2C07" w14:textId="592BC40D" w:rsidR="004E5A39" w:rsidRPr="00FA2478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FA2478">
        <w:rPr>
          <w:rFonts w:cstheme="minorHAnsi"/>
          <w:sz w:val="24"/>
          <w:szCs w:val="24"/>
        </w:rPr>
        <w:t xml:space="preserve">Il rapporto beneficio/rischio </w:t>
      </w:r>
      <w:r w:rsidR="00071E63" w:rsidRPr="00FA2478">
        <w:rPr>
          <w:rFonts w:cstheme="minorHAnsi"/>
          <w:sz w:val="24"/>
          <w:szCs w:val="24"/>
        </w:rPr>
        <w:t xml:space="preserve">di </w:t>
      </w:r>
      <w:r w:rsidR="009D2D5A" w:rsidRPr="00FA2478">
        <w:rPr>
          <w:rFonts w:eastAsia="Calibri" w:cstheme="minorHAnsi"/>
          <w:color w:val="000000"/>
          <w:sz w:val="24"/>
          <w:szCs w:val="24"/>
          <w:lang w:eastAsia="it-IT"/>
        </w:rPr>
        <w:t>CALMIRA</w:t>
      </w:r>
      <w:r w:rsidR="001208AD">
        <w:rPr>
          <w:vertAlign w:val="superscript"/>
        </w:rPr>
        <w:t>®</w:t>
      </w:r>
      <w:r w:rsidR="001208AD">
        <w:rPr>
          <w:spacing w:val="-4"/>
        </w:rPr>
        <w:t xml:space="preserve"> </w:t>
      </w:r>
      <w:r w:rsidRPr="00FA2478">
        <w:rPr>
          <w:rFonts w:cstheme="minorHAnsi"/>
          <w:sz w:val="24"/>
          <w:szCs w:val="24"/>
        </w:rPr>
        <w:t xml:space="preserve">è considerato </w:t>
      </w:r>
      <w:r w:rsidR="00071E63" w:rsidRPr="00FA2478">
        <w:rPr>
          <w:rFonts w:cstheme="minorHAnsi"/>
          <w:sz w:val="24"/>
          <w:szCs w:val="24"/>
        </w:rPr>
        <w:t>favorevole per l’autorizzazione all’immis</w:t>
      </w:r>
      <w:r w:rsidR="00997F05" w:rsidRPr="00FA2478">
        <w:rPr>
          <w:rFonts w:cstheme="minorHAnsi"/>
          <w:sz w:val="24"/>
          <w:szCs w:val="24"/>
        </w:rPr>
        <w:t>s</w:t>
      </w:r>
      <w:r w:rsidR="00071E63" w:rsidRPr="00FA2478">
        <w:rPr>
          <w:rFonts w:cstheme="minorHAnsi"/>
          <w:sz w:val="24"/>
          <w:szCs w:val="24"/>
        </w:rPr>
        <w:t>ione in commercio</w:t>
      </w:r>
      <w:r w:rsidRPr="00FA2478">
        <w:rPr>
          <w:rFonts w:cstheme="minorHAnsi"/>
          <w:sz w:val="24"/>
          <w:szCs w:val="24"/>
        </w:rPr>
        <w:t>.</w:t>
      </w:r>
    </w:p>
    <w:p w14:paraId="5ABBC3E3" w14:textId="77777777" w:rsidR="00071E63" w:rsidRPr="00FA2478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FA2478">
        <w:rPr>
          <w:rFonts w:cstheme="minorHAnsi"/>
          <w:sz w:val="24"/>
          <w:szCs w:val="24"/>
        </w:rPr>
        <w:t xml:space="preserve">Il riassunto delle caratteristiche del prodotto, il foglio illustrativo e le etichette sono in linea con le </w:t>
      </w:r>
      <w:r w:rsidR="00071E63" w:rsidRPr="00FA2478">
        <w:rPr>
          <w:rFonts w:cstheme="minorHAnsi"/>
          <w:sz w:val="24"/>
          <w:szCs w:val="24"/>
        </w:rPr>
        <w:t xml:space="preserve">vigenti </w:t>
      </w:r>
      <w:r w:rsidRPr="00FA2478">
        <w:rPr>
          <w:rFonts w:cstheme="minorHAnsi"/>
          <w:sz w:val="24"/>
          <w:szCs w:val="24"/>
        </w:rPr>
        <w:t>linee guida</w:t>
      </w:r>
      <w:r w:rsidR="00071E63" w:rsidRPr="00FA2478">
        <w:rPr>
          <w:rFonts w:cstheme="minorHAnsi"/>
          <w:sz w:val="24"/>
          <w:szCs w:val="24"/>
        </w:rPr>
        <w:t xml:space="preserve"> e raccomandazioni italiane ed europee</w:t>
      </w:r>
      <w:r w:rsidRPr="00FA2478">
        <w:rPr>
          <w:rFonts w:cstheme="minorHAnsi"/>
          <w:sz w:val="24"/>
          <w:szCs w:val="24"/>
        </w:rPr>
        <w:t xml:space="preserve">. </w:t>
      </w:r>
    </w:p>
    <w:p w14:paraId="4C8BD92D" w14:textId="3D63BF47" w:rsidR="001511F9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FA2478">
        <w:rPr>
          <w:rFonts w:cstheme="minorHAnsi"/>
          <w:sz w:val="24"/>
          <w:szCs w:val="24"/>
        </w:rPr>
        <w:t xml:space="preserve">Questi documenti possono essere consultati sul sito istituzionale di AIFA </w:t>
      </w:r>
      <w:hyperlink r:id="rId12" w:history="1">
        <w:r w:rsidR="001511F9" w:rsidRPr="003F58E3">
          <w:rPr>
            <w:rStyle w:val="Collegamentoipertestuale"/>
            <w:rFonts w:cstheme="minorHAnsi"/>
            <w:sz w:val="24"/>
            <w:szCs w:val="24"/>
          </w:rPr>
          <w:t>https://medicinali.aifa.gov.it</w:t>
        </w:r>
      </w:hyperlink>
    </w:p>
    <w:p w14:paraId="7056AFE8" w14:textId="0982B24B" w:rsidR="00CE62A1" w:rsidRPr="00FA2478" w:rsidRDefault="00CE62A1" w:rsidP="00EF6711">
      <w:pPr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</w:p>
    <w:p w14:paraId="1C4FFCA3" w14:textId="77777777" w:rsidR="00046E1D" w:rsidRPr="00FA2478" w:rsidRDefault="00046E1D" w:rsidP="00046E1D">
      <w:pPr>
        <w:rPr>
          <w:rFonts w:eastAsia="Calibri" w:cstheme="minorHAnsi"/>
          <w:sz w:val="24"/>
          <w:szCs w:val="24"/>
          <w:lang w:eastAsia="it-IT"/>
        </w:rPr>
      </w:pPr>
    </w:p>
    <w:p w14:paraId="48CD537E" w14:textId="098DB471" w:rsidR="006B311C" w:rsidRPr="00FA2478" w:rsidRDefault="006B311C" w:rsidP="00046E1D">
      <w:pPr>
        <w:jc w:val="center"/>
        <w:rPr>
          <w:rFonts w:eastAsia="Calibri" w:cstheme="minorHAnsi"/>
          <w:sz w:val="24"/>
          <w:szCs w:val="24"/>
          <w:lang w:eastAsia="it-IT"/>
        </w:rPr>
      </w:pPr>
    </w:p>
    <w:sectPr w:rsidR="006B311C" w:rsidRPr="00FA2478" w:rsidSect="0099735F">
      <w:headerReference w:type="default" r:id="rId13"/>
      <w:footerReference w:type="default" r:id="rId14"/>
      <w:pgSz w:w="11906" w:h="16838"/>
      <w:pgMar w:top="1418" w:right="1021" w:bottom="1021" w:left="102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0AEF530" w14:textId="77777777" w:rsidR="003437A3" w:rsidRDefault="003437A3" w:rsidP="00C07183">
      <w:pPr>
        <w:spacing w:after="0" w:line="240" w:lineRule="auto"/>
      </w:pPr>
      <w:r>
        <w:separator/>
      </w:r>
    </w:p>
  </w:endnote>
  <w:endnote w:type="continuationSeparator" w:id="0">
    <w:p w14:paraId="08B42351" w14:textId="77777777" w:rsidR="003437A3" w:rsidRDefault="003437A3" w:rsidP="00C071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9866231"/>
      <w:docPartObj>
        <w:docPartGallery w:val="Page Numbers (Bottom of Page)"/>
        <w:docPartUnique/>
      </w:docPartObj>
    </w:sdtPr>
    <w:sdtEndPr/>
    <w:sdtContent>
      <w:p w14:paraId="6BFEAD53" w14:textId="37C8D4F6" w:rsidR="00132B98" w:rsidRDefault="00132B98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F7995">
          <w:rPr>
            <w:noProof/>
          </w:rPr>
          <w:t>6</w:t>
        </w:r>
        <w:r>
          <w:fldChar w:fldCharType="end"/>
        </w:r>
      </w:p>
    </w:sdtContent>
  </w:sdt>
  <w:p w14:paraId="6F5CE743" w14:textId="464F51B7" w:rsidR="00132B98" w:rsidRDefault="00132B98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1638E1" w14:textId="77777777" w:rsidR="003437A3" w:rsidRDefault="003437A3" w:rsidP="00C07183">
      <w:pPr>
        <w:spacing w:after="0" w:line="240" w:lineRule="auto"/>
      </w:pPr>
      <w:r>
        <w:separator/>
      </w:r>
    </w:p>
  </w:footnote>
  <w:footnote w:type="continuationSeparator" w:id="0">
    <w:p w14:paraId="202172AA" w14:textId="77777777" w:rsidR="003437A3" w:rsidRDefault="003437A3" w:rsidP="00C071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4F02AB" w14:textId="77777777" w:rsidR="00132B98" w:rsidRDefault="00132B98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3011A1"/>
    <w:multiLevelType w:val="hybridMultilevel"/>
    <w:tmpl w:val="1730E342"/>
    <w:lvl w:ilvl="0" w:tplc="C51686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B2382E"/>
    <w:multiLevelType w:val="hybridMultilevel"/>
    <w:tmpl w:val="F554422C"/>
    <w:lvl w:ilvl="0" w:tplc="0C789386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  <w:b w:val="0"/>
        <w:color w:val="auto"/>
        <w:sz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03624C"/>
    <w:multiLevelType w:val="hybridMultilevel"/>
    <w:tmpl w:val="8604BA56"/>
    <w:lvl w:ilvl="0" w:tplc="4A48F9D2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6478AF"/>
    <w:multiLevelType w:val="hybridMultilevel"/>
    <w:tmpl w:val="0EC4CBFC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891CF4"/>
    <w:multiLevelType w:val="hybridMultilevel"/>
    <w:tmpl w:val="8F2AE9FA"/>
    <w:lvl w:ilvl="0" w:tplc="FC389974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4E19499D"/>
    <w:multiLevelType w:val="hybridMultilevel"/>
    <w:tmpl w:val="F4ECB43E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CE63AE5"/>
    <w:multiLevelType w:val="hybridMultilevel"/>
    <w:tmpl w:val="E99205FE"/>
    <w:lvl w:ilvl="0" w:tplc="D4045BA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8B3AF7"/>
    <w:multiLevelType w:val="hybridMultilevel"/>
    <w:tmpl w:val="41A851CA"/>
    <w:lvl w:ilvl="0" w:tplc="B268C8BA">
      <w:start w:val="1"/>
      <w:numFmt w:val="lowerLetter"/>
      <w:lvlText w:val="%1."/>
      <w:lvlJc w:val="left"/>
      <w:pPr>
        <w:ind w:left="420" w:hanging="360"/>
      </w:pPr>
      <w:rPr>
        <w:rFonts w:hint="default"/>
        <w:b w:val="0"/>
        <w:i w:val="0"/>
      </w:rPr>
    </w:lvl>
    <w:lvl w:ilvl="1" w:tplc="04100019" w:tentative="1">
      <w:start w:val="1"/>
      <w:numFmt w:val="lowerLetter"/>
      <w:lvlText w:val="%2."/>
      <w:lvlJc w:val="left"/>
      <w:pPr>
        <w:ind w:left="1140" w:hanging="360"/>
      </w:pPr>
    </w:lvl>
    <w:lvl w:ilvl="2" w:tplc="0410001B" w:tentative="1">
      <w:start w:val="1"/>
      <w:numFmt w:val="lowerRoman"/>
      <w:lvlText w:val="%3."/>
      <w:lvlJc w:val="right"/>
      <w:pPr>
        <w:ind w:left="1860" w:hanging="180"/>
      </w:pPr>
    </w:lvl>
    <w:lvl w:ilvl="3" w:tplc="0410000F" w:tentative="1">
      <w:start w:val="1"/>
      <w:numFmt w:val="decimal"/>
      <w:lvlText w:val="%4."/>
      <w:lvlJc w:val="left"/>
      <w:pPr>
        <w:ind w:left="2580" w:hanging="360"/>
      </w:pPr>
    </w:lvl>
    <w:lvl w:ilvl="4" w:tplc="04100019" w:tentative="1">
      <w:start w:val="1"/>
      <w:numFmt w:val="lowerLetter"/>
      <w:lvlText w:val="%5."/>
      <w:lvlJc w:val="left"/>
      <w:pPr>
        <w:ind w:left="3300" w:hanging="360"/>
      </w:pPr>
    </w:lvl>
    <w:lvl w:ilvl="5" w:tplc="0410001B" w:tentative="1">
      <w:start w:val="1"/>
      <w:numFmt w:val="lowerRoman"/>
      <w:lvlText w:val="%6."/>
      <w:lvlJc w:val="right"/>
      <w:pPr>
        <w:ind w:left="4020" w:hanging="180"/>
      </w:pPr>
    </w:lvl>
    <w:lvl w:ilvl="6" w:tplc="0410000F" w:tentative="1">
      <w:start w:val="1"/>
      <w:numFmt w:val="decimal"/>
      <w:lvlText w:val="%7."/>
      <w:lvlJc w:val="left"/>
      <w:pPr>
        <w:ind w:left="4740" w:hanging="360"/>
      </w:pPr>
    </w:lvl>
    <w:lvl w:ilvl="7" w:tplc="04100019" w:tentative="1">
      <w:start w:val="1"/>
      <w:numFmt w:val="lowerLetter"/>
      <w:lvlText w:val="%8."/>
      <w:lvlJc w:val="left"/>
      <w:pPr>
        <w:ind w:left="5460" w:hanging="360"/>
      </w:pPr>
    </w:lvl>
    <w:lvl w:ilvl="8" w:tplc="0410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0"/>
  </w:num>
  <w:num w:numId="2">
    <w:abstractNumId w:val="4"/>
  </w:num>
  <w:num w:numId="3">
    <w:abstractNumId w:val="6"/>
  </w:num>
  <w:num w:numId="4">
    <w:abstractNumId w:val="2"/>
  </w:num>
  <w:num w:numId="5">
    <w:abstractNumId w:val="1"/>
  </w:num>
  <w:num w:numId="6">
    <w:abstractNumId w:val="5"/>
  </w:num>
  <w:num w:numId="7">
    <w:abstractNumId w:val="3"/>
  </w:num>
  <w:num w:numId="8">
    <w:abstractNumId w:val="7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Rovazzani Dario Davide">
    <w15:presenceInfo w15:providerId="AD" w15:userId="S-1-12-1-1438700689-1315951545-3258928300-20044202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activeWritingStyle w:appName="MSWord" w:lang="it-IT" w:vendorID="64" w:dllVersion="6" w:nlCheck="1" w:checkStyle="0"/>
  <w:activeWritingStyle w:appName="MSWord" w:lang="en-GB" w:vendorID="64" w:dllVersion="6" w:nlCheck="1" w:checkStyle="1"/>
  <w:activeWritingStyle w:appName="MSWord" w:lang="de-DE" w:vendorID="64" w:dllVersion="6" w:nlCheck="1" w:checkStyle="0"/>
  <w:activeWritingStyle w:appName="MSWord" w:lang="it-IT" w:vendorID="64" w:dllVersion="4096" w:nlCheck="1" w:checkStyle="0"/>
  <w:activeWritingStyle w:appName="MSWord" w:lang="en-GB" w:vendorID="64" w:dllVersion="4096" w:nlCheck="1" w:checkStyle="0"/>
  <w:activeWritingStyle w:appName="MSWord" w:lang="de-DE" w:vendorID="64" w:dllVersion="4096" w:nlCheck="1" w:checkStyle="0"/>
  <w:activeWritingStyle w:appName="MSWord" w:lang="it-IT" w:vendorID="64" w:dllVersion="0" w:nlCheck="1" w:checkStyle="0"/>
  <w:activeWritingStyle w:appName="MSWord" w:lang="en-GB" w:vendorID="64" w:dllVersion="0" w:nlCheck="1" w:checkStyle="0"/>
  <w:activeWritingStyle w:appName="MSWord" w:lang="de-DE" w:vendorID="64" w:dllVersion="0" w:nlCheck="1" w:checkStyle="0"/>
  <w:activeWritingStyle w:appName="MSWord" w:lang="en-US" w:vendorID="64" w:dllVersion="0" w:nlCheck="1" w:checkStyle="0"/>
  <w:activeWritingStyle w:appName="MSWord" w:lang="it-IT" w:vendorID="64" w:dllVersion="131078" w:nlCheck="1" w:checkStyle="0"/>
  <w:proofState w:spelling="clean" w:grammar="clean"/>
  <w:trackRevisions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41AC"/>
    <w:rsid w:val="00003E49"/>
    <w:rsid w:val="00003F4F"/>
    <w:rsid w:val="00007997"/>
    <w:rsid w:val="00010F5F"/>
    <w:rsid w:val="00013020"/>
    <w:rsid w:val="00014743"/>
    <w:rsid w:val="00014E47"/>
    <w:rsid w:val="0002205E"/>
    <w:rsid w:val="00022511"/>
    <w:rsid w:val="00022F32"/>
    <w:rsid w:val="00023CEA"/>
    <w:rsid w:val="000274EA"/>
    <w:rsid w:val="00035DB7"/>
    <w:rsid w:val="00041C95"/>
    <w:rsid w:val="00046E1D"/>
    <w:rsid w:val="00050F6A"/>
    <w:rsid w:val="00062636"/>
    <w:rsid w:val="00071E63"/>
    <w:rsid w:val="000759F6"/>
    <w:rsid w:val="000808A3"/>
    <w:rsid w:val="0009078D"/>
    <w:rsid w:val="000A4BA1"/>
    <w:rsid w:val="000A79C9"/>
    <w:rsid w:val="000B1483"/>
    <w:rsid w:val="000B7AC8"/>
    <w:rsid w:val="000B7BFB"/>
    <w:rsid w:val="000C1389"/>
    <w:rsid w:val="000C1F1F"/>
    <w:rsid w:val="000C56EF"/>
    <w:rsid w:val="000C741D"/>
    <w:rsid w:val="000D0966"/>
    <w:rsid w:val="000E1F86"/>
    <w:rsid w:val="000E4494"/>
    <w:rsid w:val="000E4A73"/>
    <w:rsid w:val="000F405C"/>
    <w:rsid w:val="000F658F"/>
    <w:rsid w:val="000F7776"/>
    <w:rsid w:val="00102D2C"/>
    <w:rsid w:val="001030CF"/>
    <w:rsid w:val="00103841"/>
    <w:rsid w:val="00105CDA"/>
    <w:rsid w:val="00111E9E"/>
    <w:rsid w:val="00112B76"/>
    <w:rsid w:val="00113063"/>
    <w:rsid w:val="001208AD"/>
    <w:rsid w:val="001231DC"/>
    <w:rsid w:val="00126BC8"/>
    <w:rsid w:val="00132B98"/>
    <w:rsid w:val="001334B1"/>
    <w:rsid w:val="001460CA"/>
    <w:rsid w:val="001511F9"/>
    <w:rsid w:val="00163CB1"/>
    <w:rsid w:val="0016526F"/>
    <w:rsid w:val="00165D07"/>
    <w:rsid w:val="00165EA1"/>
    <w:rsid w:val="00172AED"/>
    <w:rsid w:val="00180DA3"/>
    <w:rsid w:val="00194300"/>
    <w:rsid w:val="00194FD9"/>
    <w:rsid w:val="00195C98"/>
    <w:rsid w:val="001A516D"/>
    <w:rsid w:val="001B2799"/>
    <w:rsid w:val="001B599D"/>
    <w:rsid w:val="001C15DF"/>
    <w:rsid w:val="001C4323"/>
    <w:rsid w:val="001C7E09"/>
    <w:rsid w:val="001F0D20"/>
    <w:rsid w:val="001F5E2F"/>
    <w:rsid w:val="0021736D"/>
    <w:rsid w:val="00221C4C"/>
    <w:rsid w:val="002372F9"/>
    <w:rsid w:val="00245B04"/>
    <w:rsid w:val="00252FE8"/>
    <w:rsid w:val="002554FE"/>
    <w:rsid w:val="00256E44"/>
    <w:rsid w:val="00265B61"/>
    <w:rsid w:val="00266951"/>
    <w:rsid w:val="002744F3"/>
    <w:rsid w:val="00277A0E"/>
    <w:rsid w:val="002958F1"/>
    <w:rsid w:val="00295EEA"/>
    <w:rsid w:val="00297F10"/>
    <w:rsid w:val="002A05B9"/>
    <w:rsid w:val="002A1800"/>
    <w:rsid w:val="002A4946"/>
    <w:rsid w:val="002B662A"/>
    <w:rsid w:val="002C2324"/>
    <w:rsid w:val="002C2D9F"/>
    <w:rsid w:val="002C31CE"/>
    <w:rsid w:val="002C3B0E"/>
    <w:rsid w:val="002D31A2"/>
    <w:rsid w:val="002D5B00"/>
    <w:rsid w:val="002D6340"/>
    <w:rsid w:val="002F2543"/>
    <w:rsid w:val="002F4000"/>
    <w:rsid w:val="00300BEA"/>
    <w:rsid w:val="003034B1"/>
    <w:rsid w:val="00305B55"/>
    <w:rsid w:val="003061E0"/>
    <w:rsid w:val="00314992"/>
    <w:rsid w:val="00323175"/>
    <w:rsid w:val="00323648"/>
    <w:rsid w:val="003238CF"/>
    <w:rsid w:val="00330DFA"/>
    <w:rsid w:val="0033533D"/>
    <w:rsid w:val="00340DC4"/>
    <w:rsid w:val="003437A3"/>
    <w:rsid w:val="00345118"/>
    <w:rsid w:val="00345308"/>
    <w:rsid w:val="003460E9"/>
    <w:rsid w:val="00353838"/>
    <w:rsid w:val="003544C6"/>
    <w:rsid w:val="00364CA7"/>
    <w:rsid w:val="00367CE0"/>
    <w:rsid w:val="00374627"/>
    <w:rsid w:val="0038680C"/>
    <w:rsid w:val="00387CA8"/>
    <w:rsid w:val="00392753"/>
    <w:rsid w:val="00392E45"/>
    <w:rsid w:val="003949F9"/>
    <w:rsid w:val="003A4C7E"/>
    <w:rsid w:val="003B0421"/>
    <w:rsid w:val="003B68D5"/>
    <w:rsid w:val="003C054E"/>
    <w:rsid w:val="003D4735"/>
    <w:rsid w:val="003D7AEF"/>
    <w:rsid w:val="003E1E83"/>
    <w:rsid w:val="003E6B62"/>
    <w:rsid w:val="004022D7"/>
    <w:rsid w:val="00411FDA"/>
    <w:rsid w:val="0041387F"/>
    <w:rsid w:val="004139CE"/>
    <w:rsid w:val="004214DB"/>
    <w:rsid w:val="0042214D"/>
    <w:rsid w:val="00423A97"/>
    <w:rsid w:val="004241AC"/>
    <w:rsid w:val="00431FA8"/>
    <w:rsid w:val="00435039"/>
    <w:rsid w:val="00441071"/>
    <w:rsid w:val="00442A9D"/>
    <w:rsid w:val="00445DB2"/>
    <w:rsid w:val="004509BC"/>
    <w:rsid w:val="004532E2"/>
    <w:rsid w:val="00453821"/>
    <w:rsid w:val="004609F8"/>
    <w:rsid w:val="00461D93"/>
    <w:rsid w:val="004621A2"/>
    <w:rsid w:val="004631F3"/>
    <w:rsid w:val="00466753"/>
    <w:rsid w:val="0047406B"/>
    <w:rsid w:val="00475442"/>
    <w:rsid w:val="00477F06"/>
    <w:rsid w:val="00482C32"/>
    <w:rsid w:val="00492BEE"/>
    <w:rsid w:val="004A45F9"/>
    <w:rsid w:val="004A4C42"/>
    <w:rsid w:val="004B0520"/>
    <w:rsid w:val="004B20A8"/>
    <w:rsid w:val="004B26C0"/>
    <w:rsid w:val="004B566E"/>
    <w:rsid w:val="004B5B15"/>
    <w:rsid w:val="004C43EB"/>
    <w:rsid w:val="004D52EC"/>
    <w:rsid w:val="004E28E5"/>
    <w:rsid w:val="004E5A39"/>
    <w:rsid w:val="004E70F5"/>
    <w:rsid w:val="004F343B"/>
    <w:rsid w:val="00500ACA"/>
    <w:rsid w:val="005049A1"/>
    <w:rsid w:val="00504FC1"/>
    <w:rsid w:val="00511172"/>
    <w:rsid w:val="005250B6"/>
    <w:rsid w:val="005256F6"/>
    <w:rsid w:val="0053212E"/>
    <w:rsid w:val="0054528F"/>
    <w:rsid w:val="005463B1"/>
    <w:rsid w:val="0056345C"/>
    <w:rsid w:val="0056372C"/>
    <w:rsid w:val="005637E9"/>
    <w:rsid w:val="005646CC"/>
    <w:rsid w:val="00567615"/>
    <w:rsid w:val="005744D4"/>
    <w:rsid w:val="00577746"/>
    <w:rsid w:val="00577DAC"/>
    <w:rsid w:val="005826A6"/>
    <w:rsid w:val="005950D6"/>
    <w:rsid w:val="005A466E"/>
    <w:rsid w:val="005A4BBD"/>
    <w:rsid w:val="005B4C97"/>
    <w:rsid w:val="005C0D99"/>
    <w:rsid w:val="005C2427"/>
    <w:rsid w:val="005C45B7"/>
    <w:rsid w:val="005C6A75"/>
    <w:rsid w:val="005D18E5"/>
    <w:rsid w:val="005D6BDF"/>
    <w:rsid w:val="005E148A"/>
    <w:rsid w:val="005F54B1"/>
    <w:rsid w:val="00601021"/>
    <w:rsid w:val="00610BAB"/>
    <w:rsid w:val="00621AE2"/>
    <w:rsid w:val="006222F7"/>
    <w:rsid w:val="006231AC"/>
    <w:rsid w:val="00625C66"/>
    <w:rsid w:val="00642D6A"/>
    <w:rsid w:val="0064646C"/>
    <w:rsid w:val="00652AE5"/>
    <w:rsid w:val="00653179"/>
    <w:rsid w:val="00654D9E"/>
    <w:rsid w:val="006620E7"/>
    <w:rsid w:val="00663BCD"/>
    <w:rsid w:val="00664931"/>
    <w:rsid w:val="00665976"/>
    <w:rsid w:val="006727BD"/>
    <w:rsid w:val="00674C80"/>
    <w:rsid w:val="006A3A37"/>
    <w:rsid w:val="006A3CD7"/>
    <w:rsid w:val="006B311C"/>
    <w:rsid w:val="006B3E12"/>
    <w:rsid w:val="006C03AF"/>
    <w:rsid w:val="006C0722"/>
    <w:rsid w:val="006C08B4"/>
    <w:rsid w:val="006C5635"/>
    <w:rsid w:val="006C5811"/>
    <w:rsid w:val="006D6F1D"/>
    <w:rsid w:val="006D7B8C"/>
    <w:rsid w:val="006F44C7"/>
    <w:rsid w:val="00701B0C"/>
    <w:rsid w:val="00712DB3"/>
    <w:rsid w:val="00716DF5"/>
    <w:rsid w:val="007170D7"/>
    <w:rsid w:val="007221B6"/>
    <w:rsid w:val="00745609"/>
    <w:rsid w:val="00745BFA"/>
    <w:rsid w:val="00747DF3"/>
    <w:rsid w:val="00747E46"/>
    <w:rsid w:val="00766E26"/>
    <w:rsid w:val="00780744"/>
    <w:rsid w:val="0078608F"/>
    <w:rsid w:val="0078634B"/>
    <w:rsid w:val="0078680B"/>
    <w:rsid w:val="00793D45"/>
    <w:rsid w:val="00797416"/>
    <w:rsid w:val="007A06D2"/>
    <w:rsid w:val="007A14F4"/>
    <w:rsid w:val="007A1C0E"/>
    <w:rsid w:val="007A7463"/>
    <w:rsid w:val="007C0622"/>
    <w:rsid w:val="007D2539"/>
    <w:rsid w:val="007D53F5"/>
    <w:rsid w:val="007E056A"/>
    <w:rsid w:val="007E1E53"/>
    <w:rsid w:val="007E4E98"/>
    <w:rsid w:val="007E6284"/>
    <w:rsid w:val="007F1700"/>
    <w:rsid w:val="008038A2"/>
    <w:rsid w:val="00811B01"/>
    <w:rsid w:val="00823F4C"/>
    <w:rsid w:val="00824EF9"/>
    <w:rsid w:val="008375CF"/>
    <w:rsid w:val="008531ED"/>
    <w:rsid w:val="00853EC6"/>
    <w:rsid w:val="008547B3"/>
    <w:rsid w:val="00861EDE"/>
    <w:rsid w:val="008767B9"/>
    <w:rsid w:val="008767F8"/>
    <w:rsid w:val="008819D4"/>
    <w:rsid w:val="00881BCB"/>
    <w:rsid w:val="0088216F"/>
    <w:rsid w:val="0088775B"/>
    <w:rsid w:val="00890A5C"/>
    <w:rsid w:val="008932BE"/>
    <w:rsid w:val="008A6FEC"/>
    <w:rsid w:val="008B214E"/>
    <w:rsid w:val="008B2813"/>
    <w:rsid w:val="008B46E3"/>
    <w:rsid w:val="008B60D7"/>
    <w:rsid w:val="008C1AC9"/>
    <w:rsid w:val="008C3877"/>
    <w:rsid w:val="008C3D30"/>
    <w:rsid w:val="008C75F9"/>
    <w:rsid w:val="008D12D0"/>
    <w:rsid w:val="008D1529"/>
    <w:rsid w:val="008D4D07"/>
    <w:rsid w:val="008D7307"/>
    <w:rsid w:val="008E3D9E"/>
    <w:rsid w:val="008F117D"/>
    <w:rsid w:val="008F69A7"/>
    <w:rsid w:val="008F7995"/>
    <w:rsid w:val="009232AA"/>
    <w:rsid w:val="009254CC"/>
    <w:rsid w:val="0093170A"/>
    <w:rsid w:val="0094292B"/>
    <w:rsid w:val="00943785"/>
    <w:rsid w:val="009565BA"/>
    <w:rsid w:val="009568D6"/>
    <w:rsid w:val="00957832"/>
    <w:rsid w:val="00981F03"/>
    <w:rsid w:val="00983038"/>
    <w:rsid w:val="0098470E"/>
    <w:rsid w:val="00986620"/>
    <w:rsid w:val="0099120C"/>
    <w:rsid w:val="0099735F"/>
    <w:rsid w:val="00997646"/>
    <w:rsid w:val="00997F05"/>
    <w:rsid w:val="009A23DE"/>
    <w:rsid w:val="009A260F"/>
    <w:rsid w:val="009A306C"/>
    <w:rsid w:val="009A3B0B"/>
    <w:rsid w:val="009A5B66"/>
    <w:rsid w:val="009B03DB"/>
    <w:rsid w:val="009B1AD5"/>
    <w:rsid w:val="009B1E44"/>
    <w:rsid w:val="009B50E4"/>
    <w:rsid w:val="009C3E8B"/>
    <w:rsid w:val="009D2D5A"/>
    <w:rsid w:val="009D3446"/>
    <w:rsid w:val="009E0140"/>
    <w:rsid w:val="009E2BC0"/>
    <w:rsid w:val="009F03AF"/>
    <w:rsid w:val="009F3867"/>
    <w:rsid w:val="009F395B"/>
    <w:rsid w:val="009F5439"/>
    <w:rsid w:val="009F584E"/>
    <w:rsid w:val="00A01AB1"/>
    <w:rsid w:val="00A03645"/>
    <w:rsid w:val="00A046AC"/>
    <w:rsid w:val="00A11FD6"/>
    <w:rsid w:val="00A22420"/>
    <w:rsid w:val="00A247C5"/>
    <w:rsid w:val="00A307BD"/>
    <w:rsid w:val="00A31CC1"/>
    <w:rsid w:val="00A337DE"/>
    <w:rsid w:val="00A34852"/>
    <w:rsid w:val="00A40FF3"/>
    <w:rsid w:val="00A47604"/>
    <w:rsid w:val="00A507F5"/>
    <w:rsid w:val="00A62D55"/>
    <w:rsid w:val="00A83AB4"/>
    <w:rsid w:val="00A84362"/>
    <w:rsid w:val="00A86F5A"/>
    <w:rsid w:val="00A908B9"/>
    <w:rsid w:val="00A966D1"/>
    <w:rsid w:val="00AA516E"/>
    <w:rsid w:val="00AA6D5B"/>
    <w:rsid w:val="00AC0DDE"/>
    <w:rsid w:val="00AC31D4"/>
    <w:rsid w:val="00AC3E39"/>
    <w:rsid w:val="00AC586B"/>
    <w:rsid w:val="00AD051C"/>
    <w:rsid w:val="00AD4BE6"/>
    <w:rsid w:val="00AF52E2"/>
    <w:rsid w:val="00B00F1D"/>
    <w:rsid w:val="00B023E9"/>
    <w:rsid w:val="00B03E01"/>
    <w:rsid w:val="00B10F17"/>
    <w:rsid w:val="00B1186F"/>
    <w:rsid w:val="00B15135"/>
    <w:rsid w:val="00B30431"/>
    <w:rsid w:val="00B40289"/>
    <w:rsid w:val="00B51571"/>
    <w:rsid w:val="00B54033"/>
    <w:rsid w:val="00B5707D"/>
    <w:rsid w:val="00B57E1F"/>
    <w:rsid w:val="00B6458A"/>
    <w:rsid w:val="00B71F7D"/>
    <w:rsid w:val="00B862CA"/>
    <w:rsid w:val="00BA0ACD"/>
    <w:rsid w:val="00BB1D9F"/>
    <w:rsid w:val="00BB2AF8"/>
    <w:rsid w:val="00BB7B54"/>
    <w:rsid w:val="00BC561B"/>
    <w:rsid w:val="00BC60B3"/>
    <w:rsid w:val="00BC74C2"/>
    <w:rsid w:val="00BD2D78"/>
    <w:rsid w:val="00BD39EB"/>
    <w:rsid w:val="00BE7CDB"/>
    <w:rsid w:val="00BF55B9"/>
    <w:rsid w:val="00BF7A42"/>
    <w:rsid w:val="00C03308"/>
    <w:rsid w:val="00C058E1"/>
    <w:rsid w:val="00C0634F"/>
    <w:rsid w:val="00C07183"/>
    <w:rsid w:val="00C15C8C"/>
    <w:rsid w:val="00C17BE2"/>
    <w:rsid w:val="00C2462C"/>
    <w:rsid w:val="00C2565A"/>
    <w:rsid w:val="00C344A5"/>
    <w:rsid w:val="00C35B02"/>
    <w:rsid w:val="00C42AAC"/>
    <w:rsid w:val="00C4370D"/>
    <w:rsid w:val="00C50582"/>
    <w:rsid w:val="00C51FF1"/>
    <w:rsid w:val="00C56FA9"/>
    <w:rsid w:val="00C65551"/>
    <w:rsid w:val="00C66597"/>
    <w:rsid w:val="00C7332C"/>
    <w:rsid w:val="00C74500"/>
    <w:rsid w:val="00C821EE"/>
    <w:rsid w:val="00C96756"/>
    <w:rsid w:val="00CC1489"/>
    <w:rsid w:val="00CC52A3"/>
    <w:rsid w:val="00CC5622"/>
    <w:rsid w:val="00CC7AFF"/>
    <w:rsid w:val="00CD4358"/>
    <w:rsid w:val="00CE62A1"/>
    <w:rsid w:val="00CF08A6"/>
    <w:rsid w:val="00D01D9F"/>
    <w:rsid w:val="00D037ED"/>
    <w:rsid w:val="00D038B6"/>
    <w:rsid w:val="00D13710"/>
    <w:rsid w:val="00D16E55"/>
    <w:rsid w:val="00D20170"/>
    <w:rsid w:val="00D212AA"/>
    <w:rsid w:val="00D22C34"/>
    <w:rsid w:val="00D24219"/>
    <w:rsid w:val="00D35A19"/>
    <w:rsid w:val="00D36F9A"/>
    <w:rsid w:val="00D60600"/>
    <w:rsid w:val="00D6711E"/>
    <w:rsid w:val="00D71333"/>
    <w:rsid w:val="00D949BA"/>
    <w:rsid w:val="00D97098"/>
    <w:rsid w:val="00DA5F9B"/>
    <w:rsid w:val="00DA74D2"/>
    <w:rsid w:val="00DB021E"/>
    <w:rsid w:val="00DB359A"/>
    <w:rsid w:val="00DB4C75"/>
    <w:rsid w:val="00DC187E"/>
    <w:rsid w:val="00DD2614"/>
    <w:rsid w:val="00DF1670"/>
    <w:rsid w:val="00DF2A75"/>
    <w:rsid w:val="00DF5BFE"/>
    <w:rsid w:val="00E077D1"/>
    <w:rsid w:val="00E10D6C"/>
    <w:rsid w:val="00E207B1"/>
    <w:rsid w:val="00E20E87"/>
    <w:rsid w:val="00E25D34"/>
    <w:rsid w:val="00E26828"/>
    <w:rsid w:val="00E3558B"/>
    <w:rsid w:val="00E42578"/>
    <w:rsid w:val="00E43089"/>
    <w:rsid w:val="00E47D8B"/>
    <w:rsid w:val="00E5360B"/>
    <w:rsid w:val="00E551DF"/>
    <w:rsid w:val="00E62BAF"/>
    <w:rsid w:val="00E74267"/>
    <w:rsid w:val="00E76146"/>
    <w:rsid w:val="00E83F8D"/>
    <w:rsid w:val="00E8749D"/>
    <w:rsid w:val="00EA2159"/>
    <w:rsid w:val="00EA43C0"/>
    <w:rsid w:val="00EB4398"/>
    <w:rsid w:val="00EC33C5"/>
    <w:rsid w:val="00EC3589"/>
    <w:rsid w:val="00EC69C4"/>
    <w:rsid w:val="00ED19E3"/>
    <w:rsid w:val="00ED72E4"/>
    <w:rsid w:val="00EF0574"/>
    <w:rsid w:val="00EF062E"/>
    <w:rsid w:val="00EF6711"/>
    <w:rsid w:val="00F06D92"/>
    <w:rsid w:val="00F106A0"/>
    <w:rsid w:val="00F113AB"/>
    <w:rsid w:val="00F1246A"/>
    <w:rsid w:val="00F27C7F"/>
    <w:rsid w:val="00F35F38"/>
    <w:rsid w:val="00F42CD2"/>
    <w:rsid w:val="00F44B8C"/>
    <w:rsid w:val="00F54F5B"/>
    <w:rsid w:val="00F61CF9"/>
    <w:rsid w:val="00F66767"/>
    <w:rsid w:val="00F67DFC"/>
    <w:rsid w:val="00F70FE8"/>
    <w:rsid w:val="00F76F77"/>
    <w:rsid w:val="00F81D94"/>
    <w:rsid w:val="00F85989"/>
    <w:rsid w:val="00F90F1F"/>
    <w:rsid w:val="00F95B0F"/>
    <w:rsid w:val="00F96473"/>
    <w:rsid w:val="00F964BE"/>
    <w:rsid w:val="00FA2478"/>
    <w:rsid w:val="00FA2702"/>
    <w:rsid w:val="00FA271D"/>
    <w:rsid w:val="00FA7162"/>
    <w:rsid w:val="00FB3BF5"/>
    <w:rsid w:val="00FB4181"/>
    <w:rsid w:val="00FC0183"/>
    <w:rsid w:val="00FC45B3"/>
    <w:rsid w:val="00FD0DBF"/>
    <w:rsid w:val="00FD415D"/>
    <w:rsid w:val="00FE139E"/>
    <w:rsid w:val="00FE1753"/>
    <w:rsid w:val="00FF2DE3"/>
    <w:rsid w:val="00FF50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B4AD766"/>
  <w15:docId w15:val="{60B59FE6-18A8-4844-A803-0590BAD34D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4241A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241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241AC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567615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4E5A39"/>
    <w:pPr>
      <w:ind w:left="720"/>
      <w:contextualSpacing/>
    </w:pPr>
  </w:style>
  <w:style w:type="character" w:customStyle="1" w:styleId="s1">
    <w:name w:val="s1"/>
    <w:basedOn w:val="Carpredefinitoparagrafo"/>
    <w:rsid w:val="004E5A39"/>
    <w:rPr>
      <w:rFonts w:ascii="Arial" w:hAnsi="Arial" w:cs="Arial" w:hint="default"/>
    </w:rPr>
  </w:style>
  <w:style w:type="paragraph" w:styleId="Didascalia">
    <w:name w:val="caption"/>
    <w:basedOn w:val="Normale"/>
    <w:next w:val="Normale"/>
    <w:qFormat/>
    <w:rsid w:val="004E5A39"/>
    <w:pPr>
      <w:spacing w:before="120" w:after="120" w:line="240" w:lineRule="auto"/>
    </w:pPr>
    <w:rPr>
      <w:rFonts w:ascii="Times New Roman" w:eastAsia="Times New Roman" w:hAnsi="Times New Roman" w:cs="Times New Roman"/>
      <w:b/>
      <w:sz w:val="24"/>
      <w:szCs w:val="20"/>
      <w:lang w:val="en-US"/>
    </w:rPr>
  </w:style>
  <w:style w:type="paragraph" w:styleId="PreformattatoHTML">
    <w:name w:val="HTML Preformatted"/>
    <w:basedOn w:val="Normale"/>
    <w:link w:val="PreformattatoHTMLCarattere"/>
    <w:uiPriority w:val="99"/>
    <w:unhideWhenUsed/>
    <w:rsid w:val="00BB2AF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BB2AF8"/>
    <w:rPr>
      <w:rFonts w:ascii="Courier New" w:eastAsia="Times New Roman" w:hAnsi="Courier New" w:cs="Courier New"/>
      <w:sz w:val="20"/>
      <w:szCs w:val="20"/>
      <w:lang w:eastAsia="it-IT"/>
    </w:rPr>
  </w:style>
  <w:style w:type="paragraph" w:customStyle="1" w:styleId="TabletextrowsAgency">
    <w:name w:val="Table text rows (Agency)"/>
    <w:basedOn w:val="Normale"/>
    <w:semiHidden/>
    <w:rsid w:val="00265B61"/>
    <w:pPr>
      <w:spacing w:after="0" w:line="280" w:lineRule="exact"/>
    </w:pPr>
    <w:rPr>
      <w:rFonts w:ascii="Verdana" w:eastAsia="Times New Roman" w:hAnsi="Verdana" w:cs="Verdana"/>
      <w:sz w:val="18"/>
      <w:szCs w:val="18"/>
      <w:lang w:val="en-GB" w:eastAsia="zh-CN"/>
    </w:rPr>
  </w:style>
  <w:style w:type="paragraph" w:styleId="NormaleWeb">
    <w:name w:val="Normal (Web)"/>
    <w:basedOn w:val="Normale"/>
    <w:uiPriority w:val="99"/>
    <w:unhideWhenUsed/>
    <w:rsid w:val="00265B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D36F9A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D36F9A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D36F9A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36F9A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D36F9A"/>
    <w:rPr>
      <w:b/>
      <w:bCs/>
      <w:sz w:val="20"/>
      <w:szCs w:val="20"/>
    </w:rPr>
  </w:style>
  <w:style w:type="character" w:styleId="Enfasigrassetto">
    <w:name w:val="Strong"/>
    <w:uiPriority w:val="22"/>
    <w:qFormat/>
    <w:rsid w:val="00022F32"/>
    <w:rPr>
      <w:b/>
      <w:bCs/>
    </w:rPr>
  </w:style>
  <w:style w:type="paragraph" w:styleId="Revisione">
    <w:name w:val="Revision"/>
    <w:hidden/>
    <w:uiPriority w:val="99"/>
    <w:semiHidden/>
    <w:rsid w:val="00022F32"/>
    <w:pPr>
      <w:spacing w:after="0" w:line="240" w:lineRule="auto"/>
    </w:pPr>
  </w:style>
  <w:style w:type="paragraph" w:customStyle="1" w:styleId="BodytextAgency">
    <w:name w:val="Body text (Agency)"/>
    <w:basedOn w:val="Normale"/>
    <w:uiPriority w:val="99"/>
    <w:rsid w:val="004509BC"/>
    <w:pPr>
      <w:spacing w:after="140" w:line="280" w:lineRule="atLeast"/>
    </w:pPr>
    <w:rPr>
      <w:rFonts w:ascii="Verdana" w:eastAsia="Times New Roman" w:hAnsi="Verdana" w:cs="Verdana"/>
      <w:sz w:val="18"/>
      <w:szCs w:val="18"/>
      <w:lang w:val="en-GB" w:eastAsia="en-GB"/>
    </w:rPr>
  </w:style>
  <w:style w:type="paragraph" w:styleId="Intestazione">
    <w:name w:val="header"/>
    <w:basedOn w:val="Normale"/>
    <w:link w:val="IntestazioneCarattere"/>
    <w:uiPriority w:val="99"/>
    <w:unhideWhenUsed/>
    <w:rsid w:val="00C0718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07183"/>
  </w:style>
  <w:style w:type="paragraph" w:styleId="Pidipagina">
    <w:name w:val="footer"/>
    <w:basedOn w:val="Normale"/>
    <w:link w:val="PidipaginaCarattere"/>
    <w:uiPriority w:val="99"/>
    <w:unhideWhenUsed/>
    <w:rsid w:val="00C0718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07183"/>
  </w:style>
  <w:style w:type="paragraph" w:customStyle="1" w:styleId="Default">
    <w:name w:val="Default"/>
    <w:rsid w:val="001231D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1511F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310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medicinali.aifa.gov.it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medicinali.aifa.gov.it/it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hyperlink" Target="https://medicinali.aifa.gov.it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A4937D7-2DD5-4397-B405-D7073FF74886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a174ada-941c-43c3-a4e3-51eb58725f10}" enabled="0" method="" siteId="{7a174ada-941c-43c3-a4e3-51eb58725f10}" removed="1"/>
  <clbl:label id="{f79421ec-8c97-4074-8290-4fec1fc13b27}" enabled="0" method="" siteId="{f79421ec-8c97-4074-8290-4fec1fc13b27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2001</Words>
  <Characters>11407</Characters>
  <Application>Microsoft Office Word</Application>
  <DocSecurity>0</DocSecurity>
  <Lines>95</Lines>
  <Paragraphs>26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AIFA</dc:creator>
  <cp:lastModifiedBy>Rovazzani Dario Davide</cp:lastModifiedBy>
  <cp:revision>6</cp:revision>
  <dcterms:created xsi:type="dcterms:W3CDTF">2025-11-11T13:04:00Z</dcterms:created>
  <dcterms:modified xsi:type="dcterms:W3CDTF">2025-11-11T15:52:00Z</dcterms:modified>
</cp:coreProperties>
</file>